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E270B6" w14:textId="5403BAC8" w:rsidR="00CE1785" w:rsidRPr="00F72F3E" w:rsidRDefault="06AB150A" w:rsidP="00F72F3E">
      <w:pPr>
        <w:spacing w:after="0" w:line="240" w:lineRule="auto"/>
        <w:ind w:right="-10"/>
        <w:jc w:val="right"/>
        <w:rPr>
          <w:szCs w:val="24"/>
        </w:rPr>
      </w:pPr>
      <w:r w:rsidRPr="00F72F3E">
        <w:rPr>
          <w:szCs w:val="24"/>
        </w:rPr>
        <w:t>EELNÕU</w:t>
      </w:r>
    </w:p>
    <w:p w14:paraId="1D0AB639" w14:textId="3111D522" w:rsidR="00CE1785" w:rsidRPr="00F72F3E" w:rsidRDefault="00F72F3E" w:rsidP="00F72F3E">
      <w:pPr>
        <w:spacing w:after="0" w:line="240" w:lineRule="auto"/>
        <w:ind w:right="-10"/>
        <w:jc w:val="right"/>
        <w:rPr>
          <w:szCs w:val="24"/>
        </w:rPr>
      </w:pPr>
      <w:r w:rsidRPr="00F72F3E">
        <w:rPr>
          <w:szCs w:val="24"/>
        </w:rPr>
        <w:t>24.05</w:t>
      </w:r>
      <w:r w:rsidR="7E4951E9" w:rsidRPr="00F72F3E">
        <w:rPr>
          <w:szCs w:val="24"/>
        </w:rPr>
        <w:t>.</w:t>
      </w:r>
      <w:r w:rsidR="06AB150A" w:rsidRPr="00F72F3E">
        <w:rPr>
          <w:szCs w:val="24"/>
        </w:rPr>
        <w:t>2024</w:t>
      </w:r>
    </w:p>
    <w:p w14:paraId="3EFD5819" w14:textId="77777777" w:rsidR="00CE1785" w:rsidRPr="00F72F3E" w:rsidRDefault="00CE1785" w:rsidP="00F72F3E">
      <w:pPr>
        <w:spacing w:after="0" w:line="240" w:lineRule="auto"/>
        <w:ind w:left="0" w:right="-10" w:firstLine="0"/>
        <w:rPr>
          <w:szCs w:val="24"/>
        </w:rPr>
      </w:pPr>
    </w:p>
    <w:p w14:paraId="18299FCC" w14:textId="68CC2DF0" w:rsidR="00CE1785" w:rsidRPr="00F72F3E" w:rsidRDefault="00CE1785" w:rsidP="00F72F3E">
      <w:pPr>
        <w:spacing w:after="0" w:line="240" w:lineRule="auto"/>
        <w:ind w:right="-10"/>
        <w:jc w:val="center"/>
        <w:rPr>
          <w:b/>
          <w:sz w:val="32"/>
          <w:szCs w:val="32"/>
        </w:rPr>
      </w:pPr>
      <w:r w:rsidRPr="00F72F3E">
        <w:rPr>
          <w:b/>
          <w:sz w:val="32"/>
          <w:szCs w:val="32"/>
        </w:rPr>
        <w:t xml:space="preserve">Jäätmeseaduse, liiklusseaduse ja </w:t>
      </w:r>
      <w:r w:rsidR="00A372B7" w:rsidRPr="00F72F3E">
        <w:rPr>
          <w:rFonts w:eastAsia="Calibri"/>
          <w:b/>
          <w:sz w:val="32"/>
          <w:szCs w:val="32"/>
        </w:rPr>
        <w:t xml:space="preserve">riigilõivuseaduse </w:t>
      </w:r>
      <w:r w:rsidRPr="00F72F3E">
        <w:rPr>
          <w:b/>
          <w:sz w:val="32"/>
          <w:szCs w:val="32"/>
        </w:rPr>
        <w:t>muutmise seadus</w:t>
      </w:r>
    </w:p>
    <w:p w14:paraId="0FE415B3" w14:textId="77777777" w:rsidR="00CE1785" w:rsidRPr="00F72F3E" w:rsidRDefault="00CE1785" w:rsidP="00F72F3E">
      <w:pPr>
        <w:spacing w:after="0" w:line="240" w:lineRule="auto"/>
        <w:ind w:right="-10"/>
        <w:rPr>
          <w:szCs w:val="24"/>
        </w:rPr>
      </w:pPr>
    </w:p>
    <w:p w14:paraId="3C213D88" w14:textId="77777777" w:rsidR="00CE1785" w:rsidRPr="00F72F3E" w:rsidRDefault="00CE1785" w:rsidP="00F72F3E">
      <w:pPr>
        <w:spacing w:after="0" w:line="240" w:lineRule="auto"/>
        <w:ind w:right="-10"/>
        <w:rPr>
          <w:b/>
          <w:szCs w:val="24"/>
        </w:rPr>
      </w:pPr>
      <w:r w:rsidRPr="00F72F3E">
        <w:rPr>
          <w:b/>
          <w:szCs w:val="24"/>
        </w:rPr>
        <w:t>§ 1. Jäätmeseaduse muutmine</w:t>
      </w:r>
    </w:p>
    <w:p w14:paraId="10E5AC82" w14:textId="77777777" w:rsidR="00CE1785" w:rsidRPr="00F72F3E" w:rsidRDefault="00CE1785" w:rsidP="00F72F3E">
      <w:pPr>
        <w:spacing w:after="0" w:line="240" w:lineRule="auto"/>
        <w:ind w:left="0" w:firstLine="0"/>
        <w:rPr>
          <w:color w:val="000000" w:themeColor="text1"/>
          <w:szCs w:val="24"/>
        </w:rPr>
      </w:pPr>
    </w:p>
    <w:p w14:paraId="690DBE2A" w14:textId="77777777" w:rsidR="00F72F3E" w:rsidRPr="00F72F3E" w:rsidRDefault="00F72F3E" w:rsidP="00F72F3E">
      <w:pPr>
        <w:spacing w:after="0" w:line="240" w:lineRule="auto"/>
        <w:rPr>
          <w:color w:val="000000" w:themeColor="text1"/>
          <w:szCs w:val="24"/>
        </w:rPr>
      </w:pPr>
      <w:bookmarkStart w:id="0" w:name="_Hlk150789015"/>
      <w:r w:rsidRPr="00F72F3E">
        <w:rPr>
          <w:color w:val="000000" w:themeColor="text1"/>
          <w:szCs w:val="24"/>
        </w:rPr>
        <w:t>Jäätmeseaduses tehakse järgmised muudatused:</w:t>
      </w:r>
    </w:p>
    <w:p w14:paraId="4F453F7A" w14:textId="77777777" w:rsidR="00F72F3E" w:rsidRPr="00F72F3E" w:rsidRDefault="00F72F3E" w:rsidP="00F72F3E">
      <w:pPr>
        <w:pStyle w:val="muutmisksk"/>
        <w:spacing w:before="0"/>
        <w:rPr>
          <w:b/>
          <w:bCs/>
          <w:color w:val="000000" w:themeColor="text1"/>
        </w:rPr>
      </w:pPr>
    </w:p>
    <w:p w14:paraId="2EA10C94" w14:textId="77777777" w:rsidR="00F72F3E" w:rsidRPr="00F72F3E" w:rsidRDefault="00F72F3E" w:rsidP="00F72F3E">
      <w:pPr>
        <w:spacing w:after="0" w:line="240" w:lineRule="auto"/>
        <w:ind w:right="-10"/>
        <w:rPr>
          <w:color w:val="000000" w:themeColor="text1"/>
          <w:szCs w:val="24"/>
        </w:rPr>
      </w:pPr>
      <w:r w:rsidRPr="00F72F3E">
        <w:rPr>
          <w:b/>
          <w:color w:val="000000" w:themeColor="text1"/>
          <w:szCs w:val="24"/>
        </w:rPr>
        <w:t>1)</w:t>
      </w:r>
      <w:r w:rsidRPr="00F72F3E">
        <w:rPr>
          <w:color w:val="000000" w:themeColor="text1"/>
          <w:szCs w:val="24"/>
        </w:rPr>
        <w:t> </w:t>
      </w:r>
      <w:r w:rsidRPr="00F72F3E">
        <w:rPr>
          <w:szCs w:val="24"/>
        </w:rPr>
        <w:t xml:space="preserve"> paragrahvi 25 lõike 3 punkt 3 muudetakse ja sõnastatakse järgmiselt:</w:t>
      </w:r>
      <w:r w:rsidRPr="00F72F3E">
        <w:rPr>
          <w:color w:val="000000" w:themeColor="text1"/>
          <w:szCs w:val="24"/>
        </w:rPr>
        <w:t xml:space="preserve"> </w:t>
      </w:r>
    </w:p>
    <w:p w14:paraId="736C5AC3" w14:textId="77777777" w:rsidR="00F72F3E" w:rsidRPr="00F72F3E" w:rsidRDefault="00F72F3E" w:rsidP="00F72F3E">
      <w:pPr>
        <w:spacing w:after="0" w:line="240" w:lineRule="auto"/>
        <w:ind w:right="-10"/>
        <w:rPr>
          <w:color w:val="000000" w:themeColor="text1"/>
          <w:szCs w:val="24"/>
        </w:rPr>
      </w:pPr>
    </w:p>
    <w:p w14:paraId="1EE2D23E" w14:textId="0E5CB9EF" w:rsidR="00F72F3E" w:rsidRPr="00F72F3E" w:rsidRDefault="00F72F3E" w:rsidP="00F72F3E">
      <w:pPr>
        <w:spacing w:after="0" w:line="240" w:lineRule="auto"/>
        <w:ind w:right="-10"/>
        <w:rPr>
          <w:color w:val="000000" w:themeColor="text1"/>
          <w:szCs w:val="24"/>
        </w:rPr>
      </w:pPr>
      <w:r w:rsidRPr="00F72F3E">
        <w:rPr>
          <w:color w:val="000000" w:themeColor="text1"/>
          <w:szCs w:val="24"/>
        </w:rPr>
        <w:t xml:space="preserve">„3) mootorsõiduk </w:t>
      </w:r>
      <w:r w:rsidRPr="00F72F3E">
        <w:rPr>
          <w:szCs w:val="24"/>
        </w:rPr>
        <w:t>– M1</w:t>
      </w:r>
      <w:commentRangeStart w:id="1"/>
      <w:ins w:id="2" w:author="Mari Koik" w:date="2024-06-05T10:16:00Z">
        <w:r w:rsidR="007B014E">
          <w:rPr>
            <w:szCs w:val="24"/>
          </w:rPr>
          <w:t>-</w:t>
        </w:r>
      </w:ins>
      <w:commentRangeEnd w:id="1"/>
      <w:ins w:id="3" w:author="Mari Koik" w:date="2024-06-07T13:19:00Z">
        <w:r w:rsidR="009456ED">
          <w:rPr>
            <w:rStyle w:val="Kommentaariviide"/>
          </w:rPr>
          <w:commentReference w:id="1"/>
        </w:r>
      </w:ins>
      <w:r w:rsidRPr="00F72F3E">
        <w:rPr>
          <w:szCs w:val="24"/>
        </w:rPr>
        <w:t>, N1</w:t>
      </w:r>
      <w:ins w:id="4" w:author="Mari Koik" w:date="2024-06-05T10:16:00Z">
        <w:r w:rsidR="007B014E">
          <w:rPr>
            <w:szCs w:val="24"/>
          </w:rPr>
          <w:t>-</w:t>
        </w:r>
      </w:ins>
      <w:r w:rsidRPr="00F72F3E">
        <w:rPr>
          <w:szCs w:val="24"/>
        </w:rPr>
        <w:t xml:space="preserve"> ja L2e</w:t>
      </w:r>
      <w:ins w:id="5" w:author="Mari Koik" w:date="2024-06-05T10:16:00Z">
        <w:r w:rsidR="007B014E">
          <w:rPr>
            <w:szCs w:val="24"/>
          </w:rPr>
          <w:t>-</w:t>
        </w:r>
      </w:ins>
      <w:del w:id="6" w:author="Mari Koik" w:date="2024-06-05T10:16:00Z">
        <w:r w:rsidRPr="00F72F3E" w:rsidDel="007B014E">
          <w:rPr>
            <w:szCs w:val="24"/>
          </w:rPr>
          <w:delText xml:space="preserve"> </w:delText>
        </w:r>
      </w:del>
      <w:r w:rsidRPr="00F72F3E">
        <w:rPr>
          <w:szCs w:val="24"/>
        </w:rPr>
        <w:t xml:space="preserve">kategooria </w:t>
      </w:r>
      <w:r w:rsidRPr="00F72F3E">
        <w:rPr>
          <w:color w:val="000000" w:themeColor="text1"/>
          <w:szCs w:val="24"/>
        </w:rPr>
        <w:t xml:space="preserve">mootorsõiduk </w:t>
      </w:r>
      <w:del w:id="7" w:author="Mari Koik" w:date="2024-06-05T10:18:00Z">
        <w:r w:rsidRPr="00F72F3E" w:rsidDel="007B014E">
          <w:rPr>
            <w:color w:val="000000" w:themeColor="text1"/>
            <w:szCs w:val="24"/>
          </w:rPr>
          <w:delText xml:space="preserve">ja </w:delText>
        </w:r>
      </w:del>
      <w:ins w:id="8" w:author="Mari Koik" w:date="2024-06-05T10:18:00Z">
        <w:r w:rsidR="007B014E">
          <w:rPr>
            <w:color w:val="000000" w:themeColor="text1"/>
            <w:szCs w:val="24"/>
          </w:rPr>
          <w:t>ning</w:t>
        </w:r>
        <w:r w:rsidR="007B014E" w:rsidRPr="00F72F3E">
          <w:rPr>
            <w:color w:val="000000" w:themeColor="text1"/>
            <w:szCs w:val="24"/>
          </w:rPr>
          <w:t xml:space="preserve"> </w:t>
        </w:r>
      </w:ins>
      <w:r w:rsidRPr="00F72F3E">
        <w:rPr>
          <w:szCs w:val="24"/>
        </w:rPr>
        <w:t>M1</w:t>
      </w:r>
      <w:ins w:id="9" w:author="Mari Koik" w:date="2024-06-05T10:16:00Z">
        <w:r w:rsidR="007B014E">
          <w:rPr>
            <w:szCs w:val="24"/>
          </w:rPr>
          <w:t>-</w:t>
        </w:r>
      </w:ins>
      <w:r w:rsidRPr="00F72F3E">
        <w:rPr>
          <w:szCs w:val="24"/>
        </w:rPr>
        <w:t>, N1</w:t>
      </w:r>
      <w:ins w:id="10" w:author="Mari Koik" w:date="2024-06-05T10:16:00Z">
        <w:r w:rsidR="007B014E">
          <w:rPr>
            <w:szCs w:val="24"/>
          </w:rPr>
          <w:t>-</w:t>
        </w:r>
      </w:ins>
      <w:r w:rsidRPr="00F72F3E">
        <w:rPr>
          <w:szCs w:val="24"/>
        </w:rPr>
        <w:t xml:space="preserve"> ja L2e</w:t>
      </w:r>
      <w:ins w:id="11" w:author="Mari Koik" w:date="2024-06-05T10:16:00Z">
        <w:r w:rsidR="007B014E">
          <w:rPr>
            <w:szCs w:val="24"/>
          </w:rPr>
          <w:t>-</w:t>
        </w:r>
      </w:ins>
      <w:ins w:id="12" w:author="Mari Koik" w:date="2024-06-07T11:55:00Z">
        <w:r w:rsidR="00DC3F1B">
          <w:rPr>
            <w:szCs w:val="24"/>
          </w:rPr>
          <w:t>kategooria</w:t>
        </w:r>
      </w:ins>
      <w:r w:rsidRPr="00F72F3E">
        <w:rPr>
          <w:szCs w:val="24"/>
        </w:rPr>
        <w:t xml:space="preserve"> </w:t>
      </w:r>
      <w:r w:rsidRPr="00F72F3E">
        <w:rPr>
          <w:color w:val="000000" w:themeColor="text1"/>
          <w:szCs w:val="24"/>
        </w:rPr>
        <w:t xml:space="preserve">mootorsõiduki osa, välja arvatud liiklusseaduse § 83 </w:t>
      </w:r>
      <w:commentRangeStart w:id="13"/>
      <w:ins w:id="14" w:author="Kärt Voor" w:date="2024-06-10T10:04:00Z">
        <w:r w:rsidR="005E4A2E">
          <w:rPr>
            <w:color w:val="000000" w:themeColor="text1"/>
            <w:szCs w:val="24"/>
          </w:rPr>
          <w:t>alusel</w:t>
        </w:r>
      </w:ins>
      <w:commentRangeEnd w:id="13"/>
      <w:ins w:id="15" w:author="Kärt Voor" w:date="2024-06-10T10:05:00Z">
        <w:r w:rsidR="005E4A2E">
          <w:rPr>
            <w:rStyle w:val="Kommentaariviide"/>
          </w:rPr>
          <w:commentReference w:id="13"/>
        </w:r>
      </w:ins>
      <w:ins w:id="16" w:author="Kärt Voor" w:date="2024-06-10T10:04:00Z">
        <w:r w:rsidR="005E4A2E">
          <w:rPr>
            <w:color w:val="000000" w:themeColor="text1"/>
            <w:szCs w:val="24"/>
          </w:rPr>
          <w:t xml:space="preserve"> </w:t>
        </w:r>
      </w:ins>
      <w:commentRangeStart w:id="17"/>
      <w:r w:rsidRPr="00F72F3E">
        <w:rPr>
          <w:color w:val="000000" w:themeColor="text1"/>
          <w:szCs w:val="24"/>
        </w:rPr>
        <w:t>määratletud</w:t>
      </w:r>
      <w:commentRangeEnd w:id="17"/>
      <w:r w:rsidR="003C6F75">
        <w:rPr>
          <w:rStyle w:val="Kommentaariviide"/>
        </w:rPr>
        <w:commentReference w:id="17"/>
      </w:r>
      <w:r w:rsidRPr="00F72F3E">
        <w:rPr>
          <w:color w:val="000000" w:themeColor="text1"/>
          <w:szCs w:val="24"/>
        </w:rPr>
        <w:t xml:space="preserve"> vanasõiduk ja selle osad;“;</w:t>
      </w:r>
    </w:p>
    <w:p w14:paraId="7EA86179" w14:textId="77777777" w:rsidR="00F72F3E" w:rsidRPr="00F72F3E" w:rsidRDefault="00F72F3E" w:rsidP="00F72F3E">
      <w:pPr>
        <w:pStyle w:val="muutmisksk"/>
        <w:spacing w:before="0"/>
        <w:rPr>
          <w:color w:val="000000" w:themeColor="text1"/>
        </w:rPr>
      </w:pPr>
    </w:p>
    <w:p w14:paraId="1CB04DB4" w14:textId="77777777" w:rsidR="00F72F3E" w:rsidRPr="00F72F3E" w:rsidRDefault="00F72F3E" w:rsidP="00F72F3E">
      <w:pPr>
        <w:pStyle w:val="muutmisksk"/>
        <w:spacing w:before="0"/>
        <w:rPr>
          <w:color w:val="000000" w:themeColor="text1"/>
        </w:rPr>
      </w:pPr>
      <w:r w:rsidRPr="00F72F3E">
        <w:rPr>
          <w:b/>
          <w:bCs/>
          <w:color w:val="000000" w:themeColor="text1"/>
        </w:rPr>
        <w:t>2)</w:t>
      </w:r>
      <w:r w:rsidRPr="00F72F3E">
        <w:rPr>
          <w:color w:val="000000" w:themeColor="text1"/>
        </w:rPr>
        <w:t xml:space="preserve"> paragrahvi </w:t>
      </w:r>
      <w:r w:rsidRPr="00F72F3E">
        <w:rPr>
          <w:rStyle w:val="Tugev"/>
          <w:b w:val="0"/>
          <w:bCs w:val="0"/>
          <w:color w:val="000000" w:themeColor="text1"/>
          <w:bdr w:val="none" w:sz="0" w:space="0" w:color="auto" w:frame="1"/>
        </w:rPr>
        <w:t xml:space="preserve">26 </w:t>
      </w:r>
      <w:r w:rsidRPr="00F72F3E">
        <w:rPr>
          <w:color w:val="000000" w:themeColor="text1"/>
          <w:shd w:val="clear" w:color="auto" w:fill="FFFFFF"/>
        </w:rPr>
        <w:t>lõige 4</w:t>
      </w:r>
      <w:r w:rsidRPr="00F72F3E">
        <w:rPr>
          <w:color w:val="000000" w:themeColor="text1"/>
          <w:bdr w:val="none" w:sz="0" w:space="0" w:color="auto" w:frame="1"/>
          <w:shd w:val="clear" w:color="auto" w:fill="FFFFFF"/>
          <w:vertAlign w:val="superscript"/>
        </w:rPr>
        <w:t>1</w:t>
      </w:r>
      <w:r w:rsidRPr="00F72F3E">
        <w:rPr>
          <w:color w:val="000000" w:themeColor="text1"/>
          <w:shd w:val="clear" w:color="auto" w:fill="FFFFFF"/>
        </w:rPr>
        <w:t xml:space="preserve"> </w:t>
      </w:r>
      <w:r w:rsidRPr="00F72F3E">
        <w:rPr>
          <w:color w:val="000000" w:themeColor="text1"/>
        </w:rPr>
        <w:t>tunnistatakse kehtetuks;</w:t>
      </w:r>
    </w:p>
    <w:p w14:paraId="32A1B7DA" w14:textId="77777777" w:rsidR="00F72F3E" w:rsidRPr="00F72F3E" w:rsidRDefault="00F72F3E" w:rsidP="00F72F3E">
      <w:pPr>
        <w:spacing w:after="0" w:line="240" w:lineRule="auto"/>
        <w:rPr>
          <w:color w:val="000000" w:themeColor="text1"/>
          <w:szCs w:val="24"/>
        </w:rPr>
      </w:pPr>
    </w:p>
    <w:p w14:paraId="0116E849" w14:textId="3EC009E9" w:rsidR="00F72F3E" w:rsidRPr="00F72F3E" w:rsidRDefault="00F72F3E" w:rsidP="00F72F3E">
      <w:pPr>
        <w:pStyle w:val="muutmisksk"/>
        <w:spacing w:before="0"/>
        <w:rPr>
          <w:color w:val="000000" w:themeColor="text1"/>
        </w:rPr>
      </w:pPr>
      <w:r w:rsidRPr="00F72F3E">
        <w:rPr>
          <w:rStyle w:val="Tugev"/>
          <w:color w:val="000000" w:themeColor="text1"/>
          <w:bdr w:val="none" w:sz="0" w:space="0" w:color="auto" w:frame="1"/>
        </w:rPr>
        <w:t>3</w:t>
      </w:r>
      <w:r w:rsidRPr="00F72F3E">
        <w:rPr>
          <w:b/>
          <w:bCs/>
          <w:color w:val="000000" w:themeColor="text1"/>
        </w:rPr>
        <w:t>)</w:t>
      </w:r>
      <w:r w:rsidRPr="00F72F3E">
        <w:rPr>
          <w:color w:val="000000" w:themeColor="text1"/>
        </w:rPr>
        <w:t> paragrahv</w:t>
      </w:r>
      <w:commentRangeStart w:id="18"/>
      <w:del w:id="19" w:author="Mari Koik" w:date="2024-06-05T10:18:00Z">
        <w:r w:rsidRPr="00F72F3E" w:rsidDel="007B014E">
          <w:rPr>
            <w:color w:val="000000" w:themeColor="text1"/>
          </w:rPr>
          <w:delText>i</w:delText>
        </w:r>
      </w:del>
      <w:commentRangeEnd w:id="18"/>
      <w:r w:rsidR="00107C6F">
        <w:rPr>
          <w:rStyle w:val="Kommentaariviide"/>
          <w:color w:val="000000"/>
        </w:rPr>
        <w:commentReference w:id="18"/>
      </w:r>
      <w:r w:rsidRPr="00F72F3E">
        <w:rPr>
          <w:color w:val="000000" w:themeColor="text1"/>
        </w:rPr>
        <w:t xml:space="preserve"> </w:t>
      </w:r>
      <w:r w:rsidRPr="00F72F3E">
        <w:rPr>
          <w:rStyle w:val="Tugev"/>
          <w:b w:val="0"/>
          <w:bCs w:val="0"/>
          <w:color w:val="000000" w:themeColor="text1"/>
          <w:bdr w:val="none" w:sz="0" w:space="0" w:color="auto" w:frame="1"/>
        </w:rPr>
        <w:t>26</w:t>
      </w:r>
      <w:r w:rsidRPr="00F72F3E">
        <w:rPr>
          <w:rStyle w:val="Tugev"/>
          <w:b w:val="0"/>
          <w:bCs w:val="0"/>
          <w:color w:val="000000" w:themeColor="text1"/>
          <w:bdr w:val="none" w:sz="0" w:space="0" w:color="auto" w:frame="1"/>
          <w:vertAlign w:val="superscript"/>
        </w:rPr>
        <w:t>3</w:t>
      </w:r>
      <w:r w:rsidRPr="00F72F3E">
        <w:rPr>
          <w:color w:val="000000" w:themeColor="text1"/>
        </w:rPr>
        <w:t xml:space="preserve"> </w:t>
      </w:r>
      <w:del w:id="20" w:author="Mari Koik" w:date="2024-06-05T10:18:00Z">
        <w:r w:rsidRPr="00F72F3E" w:rsidDel="007B014E">
          <w:rPr>
            <w:color w:val="000000" w:themeColor="text1"/>
          </w:rPr>
          <w:delText xml:space="preserve">pealkiri ja tekst </w:delText>
        </w:r>
      </w:del>
      <w:r w:rsidRPr="00F72F3E">
        <w:rPr>
          <w:color w:val="000000" w:themeColor="text1"/>
        </w:rPr>
        <w:t>muudetakse ja sõnastatakse järgmiselt:</w:t>
      </w:r>
    </w:p>
    <w:p w14:paraId="66D9F3F0" w14:textId="77777777" w:rsidR="00F72F3E" w:rsidRPr="00F72F3E" w:rsidRDefault="00F72F3E" w:rsidP="00F72F3E">
      <w:pPr>
        <w:pStyle w:val="muutmisksk"/>
        <w:spacing w:before="0"/>
        <w:rPr>
          <w:color w:val="000000" w:themeColor="text1"/>
        </w:rPr>
      </w:pPr>
    </w:p>
    <w:p w14:paraId="5270199A" w14:textId="7E5E1572" w:rsidR="00F72F3E" w:rsidRPr="00F72F3E" w:rsidRDefault="00F72F3E" w:rsidP="00F72F3E">
      <w:pPr>
        <w:spacing w:after="0" w:line="240" w:lineRule="auto"/>
        <w:ind w:left="0" w:firstLine="0"/>
        <w:rPr>
          <w:b/>
          <w:bCs/>
          <w:color w:val="000000" w:themeColor="text1"/>
          <w:szCs w:val="24"/>
        </w:rPr>
      </w:pPr>
      <w:r w:rsidRPr="00F72F3E">
        <w:rPr>
          <w:rStyle w:val="Tugev"/>
          <w:color w:val="000000" w:themeColor="text1"/>
          <w:szCs w:val="24"/>
          <w:bdr w:val="none" w:sz="0" w:space="0" w:color="auto" w:frame="1"/>
        </w:rPr>
        <w:t>„§ 26</w:t>
      </w:r>
      <w:r w:rsidRPr="00F72F3E">
        <w:rPr>
          <w:rStyle w:val="Tugev"/>
          <w:color w:val="000000" w:themeColor="text1"/>
          <w:szCs w:val="24"/>
          <w:bdr w:val="none" w:sz="0" w:space="0" w:color="auto" w:frame="1"/>
          <w:vertAlign w:val="superscript"/>
        </w:rPr>
        <w:t>3</w:t>
      </w:r>
      <w:r w:rsidRPr="00F72F3E">
        <w:rPr>
          <w:rStyle w:val="Tugev"/>
          <w:color w:val="000000" w:themeColor="text1"/>
          <w:szCs w:val="24"/>
          <w:bdr w:val="none" w:sz="0" w:space="0" w:color="auto" w:frame="1"/>
        </w:rPr>
        <w:t>. </w:t>
      </w:r>
      <w:commentRangeStart w:id="21"/>
      <w:r w:rsidRPr="00F72F3E">
        <w:rPr>
          <w:b/>
          <w:bCs/>
          <w:color w:val="000000" w:themeColor="text1"/>
          <w:szCs w:val="24"/>
        </w:rPr>
        <w:t>Romusõiduki</w:t>
      </w:r>
      <w:ins w:id="22" w:author="Mari Koik" w:date="2024-06-05T10:23:00Z">
        <w:r w:rsidR="007B014E">
          <w:rPr>
            <w:b/>
            <w:bCs/>
            <w:color w:val="000000" w:themeColor="text1"/>
            <w:szCs w:val="24"/>
          </w:rPr>
          <w:t>te</w:t>
        </w:r>
      </w:ins>
      <w:commentRangeEnd w:id="21"/>
      <w:ins w:id="23" w:author="Mari Koik" w:date="2024-06-07T11:58:00Z">
        <w:r w:rsidR="00DC3F1B">
          <w:rPr>
            <w:rStyle w:val="Kommentaariviide"/>
          </w:rPr>
          <w:commentReference w:id="21"/>
        </w:r>
      </w:ins>
      <w:r w:rsidRPr="00F72F3E">
        <w:rPr>
          <w:b/>
          <w:bCs/>
          <w:color w:val="000000" w:themeColor="text1"/>
          <w:szCs w:val="24"/>
        </w:rPr>
        <w:t xml:space="preserve"> üleandmine, kogumine, vastuvõtmine ja sellest tekkinud kulude katmine ning lammutustõend</w:t>
      </w:r>
    </w:p>
    <w:p w14:paraId="3192FEF7" w14:textId="77777777" w:rsidR="00F72F3E" w:rsidRPr="00F72F3E" w:rsidRDefault="00F72F3E" w:rsidP="00F72F3E">
      <w:pPr>
        <w:spacing w:after="0" w:line="240" w:lineRule="auto"/>
        <w:ind w:left="0" w:firstLine="0"/>
        <w:rPr>
          <w:rStyle w:val="normaltextrun"/>
          <w:color w:val="000000" w:themeColor="text1"/>
          <w:szCs w:val="24"/>
        </w:rPr>
      </w:pPr>
    </w:p>
    <w:p w14:paraId="6F4C1149" w14:textId="46DA9A27" w:rsidR="00F72F3E" w:rsidRPr="00F72F3E" w:rsidRDefault="00F72F3E" w:rsidP="00F72F3E">
      <w:pPr>
        <w:spacing w:after="0" w:line="240" w:lineRule="auto"/>
        <w:rPr>
          <w:rStyle w:val="normaltextrun"/>
          <w:color w:val="000000" w:themeColor="text1"/>
          <w:position w:val="5"/>
          <w:szCs w:val="24"/>
        </w:rPr>
      </w:pPr>
      <w:r w:rsidRPr="00F72F3E">
        <w:rPr>
          <w:rStyle w:val="normaltextrun"/>
          <w:color w:val="000000" w:themeColor="text1"/>
          <w:position w:val="5"/>
          <w:szCs w:val="24"/>
        </w:rPr>
        <w:t>(1) Romusõiduki võib üle anda keskkonnakaitseluba omavale jäätmekäitlejale, kellel on sõlmitud kirjalikku taasesitamist võimaldavas vormis leping mootorsõiduki tootja või mootorsõidukite tootjate ühendusega.</w:t>
      </w:r>
    </w:p>
    <w:p w14:paraId="54400944" w14:textId="77777777" w:rsidR="00F72F3E" w:rsidRPr="00F72F3E" w:rsidRDefault="00F72F3E" w:rsidP="00F72F3E">
      <w:pPr>
        <w:spacing w:after="0" w:line="240" w:lineRule="auto"/>
        <w:rPr>
          <w:rStyle w:val="normaltextrun"/>
          <w:color w:val="000000" w:themeColor="text1"/>
          <w:szCs w:val="24"/>
        </w:rPr>
      </w:pPr>
    </w:p>
    <w:p w14:paraId="37B05756" w14:textId="77777777" w:rsidR="00F72F3E" w:rsidRPr="00F72F3E" w:rsidRDefault="00F72F3E" w:rsidP="00F72F3E">
      <w:pPr>
        <w:pStyle w:val="Bodytext10"/>
        <w:tabs>
          <w:tab w:val="left" w:pos="550"/>
        </w:tabs>
        <w:spacing w:after="0" w:line="240" w:lineRule="auto"/>
        <w:rPr>
          <w:rFonts w:ascii="Times New Roman" w:hAnsi="Times New Roman" w:cs="Times New Roman"/>
          <w:sz w:val="24"/>
          <w:szCs w:val="24"/>
        </w:rPr>
      </w:pPr>
      <w:r w:rsidRPr="00F72F3E">
        <w:rPr>
          <w:rStyle w:val="normaltextrun"/>
          <w:rFonts w:ascii="Times New Roman" w:hAnsi="Times New Roman" w:cs="Times New Roman"/>
          <w:color w:val="000000" w:themeColor="text1"/>
          <w:sz w:val="24"/>
          <w:szCs w:val="24"/>
        </w:rPr>
        <w:t xml:space="preserve">(2) Romusõiduk on mootorsõiduk, </w:t>
      </w:r>
      <w:r w:rsidRPr="00F72F3E">
        <w:rPr>
          <w:rStyle w:val="Bodytext1"/>
          <w:rFonts w:ascii="Times New Roman" w:hAnsi="Times New Roman" w:cs="Times New Roman"/>
          <w:sz w:val="24"/>
          <w:szCs w:val="24"/>
        </w:rPr>
        <w:t>mis on käesoleva seaduse § 2 lõike 1 tähenduses jäätmed.</w:t>
      </w:r>
    </w:p>
    <w:p w14:paraId="03134BB9" w14:textId="77777777" w:rsidR="00F72F3E" w:rsidRPr="00F72F3E" w:rsidRDefault="00F72F3E" w:rsidP="00F72F3E">
      <w:pPr>
        <w:spacing w:after="0" w:line="240" w:lineRule="auto"/>
        <w:rPr>
          <w:color w:val="000000" w:themeColor="text1"/>
          <w:szCs w:val="24"/>
        </w:rPr>
      </w:pPr>
    </w:p>
    <w:p w14:paraId="164CA4A4" w14:textId="2E216505" w:rsidR="00F72F3E" w:rsidRPr="00F72F3E" w:rsidRDefault="00F72F3E" w:rsidP="00F72F3E">
      <w:pPr>
        <w:spacing w:after="0" w:line="240" w:lineRule="auto"/>
        <w:rPr>
          <w:rStyle w:val="normaltextrun"/>
          <w:color w:val="000000" w:themeColor="text1"/>
          <w:position w:val="5"/>
          <w:szCs w:val="24"/>
        </w:rPr>
      </w:pPr>
      <w:r w:rsidRPr="00F10D4D">
        <w:rPr>
          <w:rStyle w:val="normaltextrun"/>
          <w:color w:val="000000" w:themeColor="text1"/>
          <w:position w:val="5"/>
          <w:szCs w:val="24"/>
        </w:rPr>
        <w:t>(3) Romusõidukile, mis on liiklusregistrist</w:t>
      </w:r>
      <w:r w:rsidR="00F10D4D" w:rsidRPr="00F10D4D">
        <w:rPr>
          <w:rStyle w:val="normaltextrun"/>
          <w:color w:val="000000" w:themeColor="text1"/>
          <w:position w:val="5"/>
          <w:szCs w:val="24"/>
        </w:rPr>
        <w:t xml:space="preserve"> liiklu</w:t>
      </w:r>
      <w:r w:rsidR="00F10D4D">
        <w:rPr>
          <w:rStyle w:val="normaltextrun"/>
          <w:color w:val="000000" w:themeColor="text1"/>
          <w:position w:val="5"/>
          <w:szCs w:val="24"/>
        </w:rPr>
        <w:t>s</w:t>
      </w:r>
      <w:r w:rsidR="00F10D4D" w:rsidRPr="00F10D4D">
        <w:rPr>
          <w:rStyle w:val="normaltextrun"/>
          <w:color w:val="000000" w:themeColor="text1"/>
          <w:position w:val="5"/>
          <w:szCs w:val="24"/>
        </w:rPr>
        <w:t xml:space="preserve">seaduse alusel </w:t>
      </w:r>
      <w:r w:rsidRPr="00F10D4D">
        <w:rPr>
          <w:rStyle w:val="normaltextrun"/>
          <w:color w:val="000000" w:themeColor="text1"/>
          <w:position w:val="5"/>
          <w:szCs w:val="24"/>
        </w:rPr>
        <w:t xml:space="preserve">kustutatud, kohaldatakse käesoleva paragrahvi nõudeid. </w:t>
      </w:r>
    </w:p>
    <w:p w14:paraId="1554F668" w14:textId="77777777" w:rsidR="00F72F3E" w:rsidRPr="00F72F3E" w:rsidRDefault="00F72F3E" w:rsidP="00F72F3E">
      <w:pPr>
        <w:spacing w:after="0" w:line="240" w:lineRule="auto"/>
        <w:rPr>
          <w:rStyle w:val="normaltextrun"/>
          <w:color w:val="000000" w:themeColor="text1"/>
          <w:position w:val="1"/>
          <w:szCs w:val="24"/>
        </w:rPr>
      </w:pPr>
    </w:p>
    <w:p w14:paraId="777DC18E" w14:textId="0F0472E1" w:rsidR="00F72F3E" w:rsidRPr="00F72F3E" w:rsidRDefault="00F72F3E" w:rsidP="00F72F3E">
      <w:pPr>
        <w:spacing w:after="0" w:line="240" w:lineRule="auto"/>
        <w:ind w:left="0" w:right="0" w:firstLine="0"/>
        <w:rPr>
          <w:rStyle w:val="normaltextrun"/>
          <w:color w:val="000000" w:themeColor="text1"/>
          <w:szCs w:val="24"/>
        </w:rPr>
      </w:pPr>
      <w:r w:rsidRPr="00F72F3E">
        <w:rPr>
          <w:rStyle w:val="normaltextrun"/>
          <w:color w:val="000000" w:themeColor="text1"/>
          <w:position w:val="5"/>
          <w:szCs w:val="24"/>
        </w:rPr>
        <w:t xml:space="preserve">(4) </w:t>
      </w:r>
      <w:commentRangeStart w:id="24"/>
      <w:r w:rsidRPr="00F72F3E">
        <w:rPr>
          <w:rStyle w:val="normaltextrun"/>
          <w:color w:val="000000" w:themeColor="text1"/>
          <w:position w:val="5"/>
          <w:szCs w:val="24"/>
        </w:rPr>
        <w:t>Romusõiduk, mis ei ole komplektne, tuleb üle anda käesoleva paragrahvi lõikes 1 nimetatud jäätmekäitlejale.</w:t>
      </w:r>
      <w:ins w:id="25" w:author="Mari Koik" w:date="2024-06-07T12:09:00Z">
        <w:r w:rsidR="00A770D6">
          <w:rPr>
            <w:rStyle w:val="normaltextrun"/>
            <w:color w:val="000000" w:themeColor="text1"/>
            <w:position w:val="5"/>
            <w:szCs w:val="24"/>
          </w:rPr>
          <w:t xml:space="preserve"> </w:t>
        </w:r>
        <w:commentRangeStart w:id="26"/>
        <w:r w:rsidR="00A770D6">
          <w:rPr>
            <w:rStyle w:val="normaltextrun"/>
            <w:color w:val="000000" w:themeColor="text1"/>
            <w:position w:val="5"/>
            <w:szCs w:val="24"/>
          </w:rPr>
          <w:t>K</w:t>
        </w:r>
        <w:r w:rsidR="00A770D6" w:rsidRPr="00A770D6">
          <w:rPr>
            <w:rStyle w:val="normaltextrun"/>
            <w:position w:val="5"/>
          </w:rPr>
          <w:t xml:space="preserve">omplektne </w:t>
        </w:r>
        <w:r w:rsidR="00A770D6">
          <w:rPr>
            <w:rStyle w:val="normaltextrun"/>
            <w:position w:val="5"/>
          </w:rPr>
          <w:t>ei ole</w:t>
        </w:r>
        <w:r w:rsidR="00A770D6" w:rsidRPr="00A770D6">
          <w:rPr>
            <w:rStyle w:val="normaltextrun"/>
            <w:position w:val="5"/>
          </w:rPr>
          <w:t xml:space="preserve"> sõiduk, millel puuduvad varem selle komplektis olnud materjalimahukuselt või tehniliselt olulised osad nagu kere, sild, mootor, käigukast, katalüsaator või elektrooniline juhtplokk.</w:t>
        </w:r>
      </w:ins>
      <w:commentRangeEnd w:id="24"/>
      <w:ins w:id="27" w:author="Mari Koik" w:date="2024-06-07T12:14:00Z">
        <w:r w:rsidR="00A770D6">
          <w:rPr>
            <w:rStyle w:val="Kommentaariviide"/>
          </w:rPr>
          <w:commentReference w:id="24"/>
        </w:r>
      </w:ins>
      <w:commentRangeEnd w:id="26"/>
      <w:r w:rsidR="00B654C1">
        <w:rPr>
          <w:rStyle w:val="Kommentaariviide"/>
        </w:rPr>
        <w:commentReference w:id="26"/>
      </w:r>
    </w:p>
    <w:p w14:paraId="2E775342" w14:textId="77777777" w:rsidR="00F72F3E" w:rsidRPr="00F72F3E" w:rsidRDefault="00F72F3E" w:rsidP="00F72F3E">
      <w:pPr>
        <w:spacing w:after="0" w:line="240" w:lineRule="auto"/>
        <w:rPr>
          <w:rStyle w:val="normaltextrun"/>
          <w:color w:val="000000" w:themeColor="text1"/>
          <w:szCs w:val="24"/>
        </w:rPr>
      </w:pPr>
    </w:p>
    <w:p w14:paraId="32C1C965" w14:textId="65C6E9BA" w:rsidR="00F72F3E" w:rsidRPr="00F72F3E" w:rsidRDefault="00F72F3E" w:rsidP="00F72F3E">
      <w:pPr>
        <w:spacing w:after="0" w:line="240" w:lineRule="auto"/>
        <w:rPr>
          <w:rStyle w:val="cf01"/>
          <w:rFonts w:ascii="Times New Roman" w:hAnsi="Times New Roman" w:cs="Times New Roman"/>
          <w:color w:val="000000" w:themeColor="text1"/>
          <w:sz w:val="24"/>
          <w:szCs w:val="24"/>
        </w:rPr>
      </w:pPr>
      <w:r w:rsidRPr="00F72F3E">
        <w:rPr>
          <w:color w:val="000000" w:themeColor="text1"/>
          <w:szCs w:val="24"/>
          <w:bdr w:val="none" w:sz="0" w:space="0" w:color="auto" w:frame="1"/>
        </w:rPr>
        <w:t>(5)</w:t>
      </w:r>
      <w:r w:rsidRPr="00F72F3E">
        <w:rPr>
          <w:color w:val="000000" w:themeColor="text1"/>
          <w:szCs w:val="24"/>
        </w:rPr>
        <w:t> </w:t>
      </w:r>
      <w:r w:rsidRPr="00F72F3E">
        <w:rPr>
          <w:rStyle w:val="cf01"/>
          <w:rFonts w:ascii="Times New Roman" w:hAnsi="Times New Roman" w:cs="Times New Roman"/>
          <w:color w:val="000000" w:themeColor="text1"/>
          <w:sz w:val="24"/>
          <w:szCs w:val="24"/>
        </w:rPr>
        <w:t xml:space="preserve">Kui </w:t>
      </w:r>
      <w:r w:rsidRPr="00F72F3E">
        <w:rPr>
          <w:rStyle w:val="normaltextrun"/>
          <w:color w:val="000000" w:themeColor="text1"/>
          <w:szCs w:val="24"/>
        </w:rPr>
        <w:t xml:space="preserve">käesoleva paragrahvi lõikes 1 nimetatud </w:t>
      </w:r>
      <w:r w:rsidRPr="00F72F3E">
        <w:rPr>
          <w:rStyle w:val="cf01"/>
          <w:rFonts w:ascii="Times New Roman" w:hAnsi="Times New Roman" w:cs="Times New Roman"/>
          <w:color w:val="000000" w:themeColor="text1"/>
          <w:sz w:val="24"/>
          <w:szCs w:val="24"/>
        </w:rPr>
        <w:t>jäätmekäitlejale antakse üle romusõiduk, mis ei ole komplektne</w:t>
      </w:r>
      <w:del w:id="28" w:author="Mari Koik" w:date="2024-06-07T12:06:00Z">
        <w:r w:rsidRPr="00F72F3E" w:rsidDel="00A770D6">
          <w:rPr>
            <w:rStyle w:val="cf01"/>
            <w:rFonts w:ascii="Times New Roman" w:hAnsi="Times New Roman" w:cs="Times New Roman"/>
            <w:color w:val="000000" w:themeColor="text1"/>
            <w:sz w:val="24"/>
            <w:szCs w:val="24"/>
          </w:rPr>
          <w:delText>, millel puuduvad sõiduki põhilised osad, eelkõige mootor ja kere,</w:delText>
        </w:r>
      </w:del>
      <w:r w:rsidRPr="00F72F3E">
        <w:rPr>
          <w:rStyle w:val="cf01"/>
          <w:rFonts w:ascii="Times New Roman" w:hAnsi="Times New Roman" w:cs="Times New Roman"/>
          <w:color w:val="000000" w:themeColor="text1"/>
          <w:sz w:val="24"/>
          <w:szCs w:val="24"/>
        </w:rPr>
        <w:t xml:space="preserve"> või </w:t>
      </w:r>
      <w:ins w:id="29" w:author="Mari Koik" w:date="2024-06-05T10:24:00Z">
        <w:r w:rsidR="007B014E">
          <w:rPr>
            <w:rStyle w:val="cf01"/>
            <w:rFonts w:ascii="Times New Roman" w:hAnsi="Times New Roman" w:cs="Times New Roman"/>
            <w:color w:val="000000" w:themeColor="text1"/>
            <w:sz w:val="24"/>
            <w:szCs w:val="24"/>
          </w:rPr>
          <w:t>millesse on pandud</w:t>
        </w:r>
      </w:ins>
      <w:del w:id="30" w:author="Mari Koik" w:date="2024-06-05T10:24:00Z">
        <w:r w:rsidRPr="00F72F3E" w:rsidDel="007B014E">
          <w:rPr>
            <w:rStyle w:val="cf01"/>
            <w:rFonts w:ascii="Times New Roman" w:hAnsi="Times New Roman" w:cs="Times New Roman"/>
            <w:color w:val="000000" w:themeColor="text1"/>
            <w:sz w:val="24"/>
            <w:szCs w:val="24"/>
          </w:rPr>
          <w:delText>kui see sisaldab</w:delText>
        </w:r>
      </w:del>
      <w:r w:rsidRPr="00F72F3E">
        <w:rPr>
          <w:rStyle w:val="cf01"/>
          <w:rFonts w:ascii="Times New Roman" w:hAnsi="Times New Roman" w:cs="Times New Roman"/>
          <w:color w:val="000000" w:themeColor="text1"/>
          <w:sz w:val="24"/>
          <w:szCs w:val="24"/>
        </w:rPr>
        <w:t xml:space="preserve"> jäätmeid</w:t>
      </w:r>
      <w:del w:id="31" w:author="Mari Koik" w:date="2024-06-05T10:24:00Z">
        <w:r w:rsidRPr="00F72F3E" w:rsidDel="007B014E">
          <w:rPr>
            <w:rStyle w:val="cf01"/>
            <w:rFonts w:ascii="Times New Roman" w:hAnsi="Times New Roman" w:cs="Times New Roman"/>
            <w:color w:val="000000" w:themeColor="text1"/>
            <w:sz w:val="24"/>
            <w:szCs w:val="24"/>
          </w:rPr>
          <w:delText>, mis on pandud romusõidukisse</w:delText>
        </w:r>
      </w:del>
      <w:r w:rsidRPr="00F72F3E">
        <w:rPr>
          <w:rStyle w:val="cf01"/>
          <w:rFonts w:ascii="Times New Roman" w:hAnsi="Times New Roman" w:cs="Times New Roman"/>
          <w:color w:val="000000" w:themeColor="text1"/>
          <w:sz w:val="24"/>
          <w:szCs w:val="24"/>
        </w:rPr>
        <w:t>, võib jäätmekäitleja nõuda jäätmevaldajalt jäätmekäitluskulude osalist kandmist, võttes arvesse asjaomase sõiduki puuduva osa materjali väärtust ja sõidukile lisatud jäätmete käitl</w:t>
      </w:r>
      <w:ins w:id="32" w:author="Mari Koik" w:date="2024-06-05T10:25:00Z">
        <w:r w:rsidR="007B014E">
          <w:rPr>
            <w:rStyle w:val="cf01"/>
            <w:rFonts w:ascii="Times New Roman" w:hAnsi="Times New Roman" w:cs="Times New Roman"/>
            <w:color w:val="000000" w:themeColor="text1"/>
            <w:sz w:val="24"/>
            <w:szCs w:val="24"/>
          </w:rPr>
          <w:t xml:space="preserve">emise </w:t>
        </w:r>
      </w:ins>
      <w:del w:id="33" w:author="Mari Koik" w:date="2024-06-05T10:25:00Z">
        <w:r w:rsidRPr="00F72F3E" w:rsidDel="007B014E">
          <w:rPr>
            <w:rStyle w:val="cf01"/>
            <w:rFonts w:ascii="Times New Roman" w:hAnsi="Times New Roman" w:cs="Times New Roman"/>
            <w:color w:val="000000" w:themeColor="text1"/>
            <w:sz w:val="24"/>
            <w:szCs w:val="24"/>
          </w:rPr>
          <w:delText>us</w:delText>
        </w:r>
      </w:del>
      <w:r w:rsidRPr="00F72F3E">
        <w:rPr>
          <w:rStyle w:val="cf01"/>
          <w:rFonts w:ascii="Times New Roman" w:hAnsi="Times New Roman" w:cs="Times New Roman"/>
          <w:color w:val="000000" w:themeColor="text1"/>
          <w:sz w:val="24"/>
          <w:szCs w:val="24"/>
        </w:rPr>
        <w:t>kulusid.</w:t>
      </w:r>
      <w:ins w:id="34" w:author="Mari Koik" w:date="2024-06-07T12:06:00Z">
        <w:r w:rsidR="00A770D6" w:rsidRPr="00A770D6">
          <w:rPr>
            <w:color w:val="000000" w:themeColor="text1"/>
            <w:szCs w:val="24"/>
            <w:lang w:eastAsia="en-US"/>
          </w:rPr>
          <w:t xml:space="preserve"> </w:t>
        </w:r>
      </w:ins>
    </w:p>
    <w:p w14:paraId="4F57E6EE" w14:textId="77777777" w:rsidR="00F72F3E" w:rsidRPr="00F72F3E" w:rsidRDefault="00F72F3E" w:rsidP="00F72F3E">
      <w:pPr>
        <w:spacing w:after="0" w:line="240" w:lineRule="auto"/>
        <w:rPr>
          <w:rStyle w:val="normaltextrun"/>
          <w:color w:val="000000" w:themeColor="text1"/>
          <w:position w:val="5"/>
          <w:szCs w:val="24"/>
        </w:rPr>
      </w:pPr>
    </w:p>
    <w:p w14:paraId="7A431DFC" w14:textId="77777777" w:rsidR="00F72F3E" w:rsidRPr="00F72F3E" w:rsidRDefault="00F72F3E" w:rsidP="00F72F3E">
      <w:pPr>
        <w:pStyle w:val="Normaallaadveeb"/>
        <w:shd w:val="clear" w:color="auto" w:fill="FFFFFF" w:themeFill="background1"/>
        <w:spacing w:before="0" w:beforeAutospacing="0" w:after="0" w:afterAutospacing="0"/>
        <w:rPr>
          <w:color w:val="000000" w:themeColor="text1"/>
        </w:rPr>
      </w:pPr>
      <w:r w:rsidRPr="00F72F3E">
        <w:rPr>
          <w:color w:val="000000" w:themeColor="text1"/>
        </w:rPr>
        <w:t xml:space="preserve">(6) Käesoleva paragrahvi lõikes </w:t>
      </w:r>
      <w:r w:rsidRPr="00F72F3E">
        <w:rPr>
          <w:color w:val="000000" w:themeColor="text1"/>
          <w:bdr w:val="none" w:sz="0" w:space="0" w:color="auto" w:frame="1"/>
        </w:rPr>
        <w:t>5</w:t>
      </w:r>
      <w:r w:rsidRPr="00F72F3E">
        <w:rPr>
          <w:color w:val="000000" w:themeColor="text1"/>
        </w:rPr>
        <w:t xml:space="preserve"> sätestatut ei kohaldata, kui:</w:t>
      </w:r>
    </w:p>
    <w:p w14:paraId="7BE25177" w14:textId="77777777" w:rsidR="00F72F3E" w:rsidRPr="00F72F3E" w:rsidRDefault="00F72F3E" w:rsidP="00F72F3E">
      <w:pPr>
        <w:pStyle w:val="Normaallaadveeb"/>
        <w:shd w:val="clear" w:color="auto" w:fill="FFFFFF" w:themeFill="background1"/>
        <w:spacing w:before="0" w:beforeAutospacing="0" w:after="0" w:afterAutospacing="0"/>
        <w:rPr>
          <w:color w:val="000000" w:themeColor="text1"/>
        </w:rPr>
      </w:pPr>
      <w:r w:rsidRPr="00F72F3E">
        <w:rPr>
          <w:color w:val="000000" w:themeColor="text1"/>
        </w:rPr>
        <w:t>1) romusõiduki osa puudub väärteo või kuriteo tagajärjel, välja arvatud juhul, kui väärteo või kuriteo pani toime jäätmevaldaja;</w:t>
      </w:r>
    </w:p>
    <w:p w14:paraId="345C4B6D" w14:textId="77777777" w:rsidR="00F72F3E" w:rsidRPr="00F72F3E" w:rsidRDefault="00F72F3E" w:rsidP="00F72F3E">
      <w:pPr>
        <w:pStyle w:val="Normaallaadveeb"/>
        <w:shd w:val="clear" w:color="auto" w:fill="FFFFFF" w:themeFill="background1"/>
        <w:spacing w:before="0" w:beforeAutospacing="0" w:after="0" w:afterAutospacing="0"/>
        <w:rPr>
          <w:color w:val="000000" w:themeColor="text1"/>
        </w:rPr>
      </w:pPr>
      <w:r w:rsidRPr="00F72F3E">
        <w:rPr>
          <w:color w:val="000000" w:themeColor="text1"/>
        </w:rPr>
        <w:t xml:space="preserve">2) kui üleandjaks on </w:t>
      </w:r>
      <w:r w:rsidRPr="00F72F3E">
        <w:rPr>
          <w:color w:val="202020"/>
          <w:shd w:val="clear" w:color="auto" w:fill="FFFFFF"/>
        </w:rPr>
        <w:t>Keskkonnaamet või kohaliku omavalitsuse üksus või asutus.</w:t>
      </w:r>
    </w:p>
    <w:p w14:paraId="53C65E8D" w14:textId="77777777" w:rsidR="00F72F3E" w:rsidRPr="00F72F3E" w:rsidRDefault="00F72F3E" w:rsidP="00F72F3E">
      <w:pPr>
        <w:pStyle w:val="Normaallaadveeb"/>
        <w:shd w:val="clear" w:color="auto" w:fill="FFFFFF" w:themeFill="background1"/>
        <w:spacing w:before="0" w:beforeAutospacing="0" w:after="0" w:afterAutospacing="0"/>
        <w:rPr>
          <w:color w:val="000000" w:themeColor="text1"/>
        </w:rPr>
      </w:pPr>
    </w:p>
    <w:p w14:paraId="7C262BC6" w14:textId="5EED87FC" w:rsidR="00F72F3E" w:rsidRPr="00F72F3E" w:rsidRDefault="00F72F3E" w:rsidP="00F72F3E">
      <w:pPr>
        <w:spacing w:after="0" w:line="240" w:lineRule="auto"/>
        <w:rPr>
          <w:rStyle w:val="cf01"/>
          <w:rFonts w:ascii="Times New Roman" w:hAnsi="Times New Roman" w:cs="Times New Roman"/>
          <w:color w:val="000000" w:themeColor="text1"/>
          <w:sz w:val="24"/>
          <w:szCs w:val="24"/>
        </w:rPr>
      </w:pPr>
      <w:r w:rsidRPr="00F72F3E">
        <w:rPr>
          <w:color w:val="000000" w:themeColor="text1"/>
          <w:szCs w:val="24"/>
          <w:shd w:val="clear" w:color="auto" w:fill="FFFFFF"/>
        </w:rPr>
        <w:lastRenderedPageBreak/>
        <w:t>(7) </w:t>
      </w:r>
      <w:r w:rsidRPr="00F72F3E">
        <w:rPr>
          <w:rStyle w:val="cf01"/>
          <w:rFonts w:ascii="Times New Roman" w:hAnsi="Times New Roman" w:cs="Times New Roman"/>
          <w:color w:val="000000" w:themeColor="text1"/>
          <w:sz w:val="24"/>
          <w:szCs w:val="24"/>
        </w:rPr>
        <w:t>Kui</w:t>
      </w:r>
      <w:r w:rsidRPr="00F72F3E">
        <w:rPr>
          <w:rStyle w:val="normaltextrun"/>
          <w:color w:val="000000" w:themeColor="text1"/>
          <w:szCs w:val="24"/>
        </w:rPr>
        <w:t xml:space="preserve"> käesoleva paragrahvi lõikes 1 nimetatud </w:t>
      </w:r>
      <w:r w:rsidRPr="00F72F3E">
        <w:rPr>
          <w:rStyle w:val="cf01"/>
          <w:rFonts w:ascii="Times New Roman" w:hAnsi="Times New Roman" w:cs="Times New Roman"/>
          <w:color w:val="000000" w:themeColor="text1"/>
          <w:sz w:val="24"/>
          <w:szCs w:val="24"/>
        </w:rPr>
        <w:t xml:space="preserve">jäätmekäitlejale antakse üle komplektne romusõiduk, millel puudub turuväärtus või </w:t>
      </w:r>
      <w:ins w:id="35" w:author="Mari Koik" w:date="2024-06-05T10:25:00Z">
        <w:r w:rsidR="00D309DA">
          <w:rPr>
            <w:rStyle w:val="cf01"/>
            <w:rFonts w:ascii="Times New Roman" w:hAnsi="Times New Roman" w:cs="Times New Roman"/>
            <w:color w:val="000000" w:themeColor="text1"/>
            <w:sz w:val="24"/>
            <w:szCs w:val="24"/>
          </w:rPr>
          <w:t>mi</w:t>
        </w:r>
      </w:ins>
      <w:del w:id="36" w:author="Mari Koik" w:date="2024-06-05T10:25:00Z">
        <w:r w:rsidRPr="00F72F3E" w:rsidDel="00D309DA">
          <w:rPr>
            <w:rStyle w:val="cf01"/>
            <w:rFonts w:ascii="Times New Roman" w:hAnsi="Times New Roman" w:cs="Times New Roman"/>
            <w:color w:val="000000" w:themeColor="text1"/>
            <w:sz w:val="24"/>
            <w:szCs w:val="24"/>
          </w:rPr>
          <w:delText>se</w:delText>
        </w:r>
      </w:del>
      <w:r w:rsidRPr="00F72F3E">
        <w:rPr>
          <w:rStyle w:val="cf01"/>
          <w:rFonts w:ascii="Times New Roman" w:hAnsi="Times New Roman" w:cs="Times New Roman"/>
          <w:color w:val="000000" w:themeColor="text1"/>
          <w:sz w:val="24"/>
          <w:szCs w:val="24"/>
        </w:rPr>
        <w:t>lle turuväärtus on negatiivne, ei või jäätmekäitleja nõuda jäätmevaldajalt jäätmekäitluskulude ja muude kulude kandmist.</w:t>
      </w:r>
    </w:p>
    <w:p w14:paraId="5F6A41FD" w14:textId="77777777" w:rsidR="00F72F3E" w:rsidRPr="00F72F3E" w:rsidRDefault="00F72F3E" w:rsidP="00F72F3E">
      <w:pPr>
        <w:spacing w:after="0" w:line="240" w:lineRule="auto"/>
        <w:rPr>
          <w:rStyle w:val="cf01"/>
          <w:rFonts w:ascii="Times New Roman" w:hAnsi="Times New Roman" w:cs="Times New Roman"/>
          <w:color w:val="000000" w:themeColor="text1"/>
          <w:sz w:val="24"/>
          <w:szCs w:val="24"/>
        </w:rPr>
      </w:pPr>
    </w:p>
    <w:p w14:paraId="0A7278E1" w14:textId="2040A2CB" w:rsidR="00F72F3E" w:rsidRPr="00F72F3E" w:rsidRDefault="00F72F3E" w:rsidP="00F72F3E">
      <w:pPr>
        <w:pStyle w:val="justumisetekst"/>
        <w:spacing w:before="0" w:after="0"/>
      </w:pPr>
      <w:r w:rsidRPr="00F72F3E">
        <w:rPr>
          <w:rStyle w:val="cf01"/>
          <w:rFonts w:ascii="Times New Roman" w:hAnsi="Times New Roman" w:cs="Times New Roman"/>
          <w:color w:val="000000" w:themeColor="text1"/>
          <w:sz w:val="24"/>
          <w:szCs w:val="24"/>
        </w:rPr>
        <w:t xml:space="preserve">(8) Mootorsõiduki tootja </w:t>
      </w:r>
      <w:r w:rsidRPr="00F72F3E">
        <w:t xml:space="preserve">tagab </w:t>
      </w:r>
      <w:del w:id="37" w:author="Mari Koik" w:date="2024-06-07T12:22:00Z">
        <w:r w:rsidRPr="00F72F3E" w:rsidDel="009750FA">
          <w:delText xml:space="preserve">vähemalt kord aastas </w:delText>
        </w:r>
      </w:del>
      <w:del w:id="38" w:author="Mari Koik" w:date="2024-06-07T12:21:00Z">
        <w:r w:rsidRPr="00F72F3E" w:rsidDel="009750FA">
          <w:delText xml:space="preserve">tasuta </w:delText>
        </w:r>
      </w:del>
      <w:r w:rsidRPr="00F72F3E">
        <w:t xml:space="preserve">romusõidukite </w:t>
      </w:r>
      <w:ins w:id="39" w:author="Mari Koik" w:date="2024-06-07T12:21:00Z">
        <w:r w:rsidR="009750FA" w:rsidRPr="00F72F3E">
          <w:t xml:space="preserve">tasuta </w:t>
        </w:r>
      </w:ins>
      <w:r w:rsidRPr="00F72F3E">
        <w:t xml:space="preserve">kogumise ja kuludeta üleandmise </w:t>
      </w:r>
      <w:ins w:id="40" w:author="Mari Koik" w:date="2024-06-07T12:22:00Z">
        <w:r w:rsidR="009750FA" w:rsidRPr="00F72F3E">
          <w:t xml:space="preserve">vähemalt kord aastas </w:t>
        </w:r>
      </w:ins>
      <w:r w:rsidRPr="00F72F3E">
        <w:t>käesoleva paragrahvi lõikes 1 nimetatud jäätmekäitlejale.</w:t>
      </w:r>
    </w:p>
    <w:p w14:paraId="64940DC7" w14:textId="77777777" w:rsidR="00F72F3E" w:rsidRPr="00F72F3E" w:rsidRDefault="00F72F3E" w:rsidP="00F72F3E">
      <w:pPr>
        <w:spacing w:after="0" w:line="240" w:lineRule="auto"/>
        <w:rPr>
          <w:szCs w:val="24"/>
        </w:rPr>
      </w:pPr>
    </w:p>
    <w:p w14:paraId="1EE1746B" w14:textId="77777777" w:rsidR="00F72F3E" w:rsidRPr="00F72F3E" w:rsidRDefault="00F72F3E" w:rsidP="00F72F3E">
      <w:pPr>
        <w:spacing w:after="0" w:line="240" w:lineRule="auto"/>
        <w:rPr>
          <w:szCs w:val="24"/>
        </w:rPr>
      </w:pPr>
      <w:r w:rsidRPr="00F72F3E">
        <w:rPr>
          <w:szCs w:val="24"/>
        </w:rPr>
        <w:t xml:space="preserve">(9) Käesoleva paragrahvi lõike 8 alusel kogutud romusõiduk antakse üle tasuta. </w:t>
      </w:r>
    </w:p>
    <w:p w14:paraId="4A3C00A4" w14:textId="77777777" w:rsidR="00F72F3E" w:rsidRPr="00F72F3E" w:rsidRDefault="00F72F3E" w:rsidP="00F72F3E">
      <w:pPr>
        <w:spacing w:after="0" w:line="240" w:lineRule="auto"/>
        <w:rPr>
          <w:szCs w:val="24"/>
        </w:rPr>
      </w:pPr>
    </w:p>
    <w:p w14:paraId="7AF17043" w14:textId="3E6CA064" w:rsidR="00F72F3E" w:rsidRPr="00F72F3E" w:rsidRDefault="00F72F3E" w:rsidP="00F72F3E">
      <w:pPr>
        <w:pStyle w:val="li"/>
        <w:shd w:val="clear" w:color="auto" w:fill="FFFFFF"/>
        <w:spacing w:before="0" w:beforeAutospacing="0" w:after="0" w:afterAutospacing="0"/>
        <w:jc w:val="both"/>
        <w:textAlignment w:val="baseline"/>
        <w:rPr>
          <w:color w:val="000000"/>
          <w:shd w:val="clear" w:color="auto" w:fill="FFFFFF"/>
        </w:rPr>
      </w:pPr>
      <w:r w:rsidRPr="00F72F3E">
        <w:rPr>
          <w:color w:val="000000" w:themeColor="text1"/>
        </w:rPr>
        <w:t>(10) </w:t>
      </w:r>
      <w:r w:rsidRPr="00F72F3E">
        <w:rPr>
          <w:color w:val="000000"/>
          <w:shd w:val="clear" w:color="auto" w:fill="FFFFFF"/>
        </w:rPr>
        <w:t xml:space="preserve">Mootorsõiduki tootja loob kogumissüsteemi, sealhulgas kogumiskohad, või osaleb nende loomises kõigi </w:t>
      </w:r>
      <w:del w:id="41" w:author="Mari Koik" w:date="2024-06-05T10:26:00Z">
        <w:r w:rsidRPr="00F72F3E" w:rsidDel="00D309DA">
          <w:rPr>
            <w:color w:val="000000"/>
            <w:shd w:val="clear" w:color="auto" w:fill="FFFFFF"/>
          </w:rPr>
          <w:delText xml:space="preserve">selliste </w:delText>
        </w:r>
      </w:del>
      <w:r w:rsidRPr="00F72F3E">
        <w:rPr>
          <w:color w:val="000000"/>
          <w:shd w:val="clear" w:color="auto" w:fill="FFFFFF"/>
        </w:rPr>
        <w:t xml:space="preserve">romusõidukite jaoks, mis kuuluvad </w:t>
      </w:r>
      <w:del w:id="42" w:author="Mari Koik" w:date="2024-06-05T10:26:00Z">
        <w:r w:rsidRPr="00F72F3E" w:rsidDel="00D309DA">
          <w:rPr>
            <w:color w:val="000000"/>
            <w:shd w:val="clear" w:color="auto" w:fill="FFFFFF"/>
          </w:rPr>
          <w:delText xml:space="preserve">nendesse </w:delText>
        </w:r>
      </w:del>
      <w:r w:rsidRPr="00F72F3E">
        <w:rPr>
          <w:color w:val="000000"/>
          <w:shd w:val="clear" w:color="auto" w:fill="FFFFFF"/>
        </w:rPr>
        <w:t>sõidukikategooriatesse, mille ta on liikmesriigi territooriumil esimest korda turul kättesaadavaks teinud.</w:t>
      </w:r>
    </w:p>
    <w:p w14:paraId="1B6CAEA2" w14:textId="77777777" w:rsidR="00F72F3E" w:rsidRPr="00F72F3E" w:rsidRDefault="00F72F3E" w:rsidP="00F72F3E">
      <w:pPr>
        <w:pStyle w:val="li"/>
        <w:shd w:val="clear" w:color="auto" w:fill="FFFFFF"/>
        <w:spacing w:before="0" w:beforeAutospacing="0" w:after="0" w:afterAutospacing="0"/>
        <w:jc w:val="both"/>
        <w:textAlignment w:val="baseline"/>
        <w:rPr>
          <w:color w:val="000000"/>
          <w:shd w:val="clear" w:color="auto" w:fill="FFFFFF"/>
        </w:rPr>
      </w:pPr>
    </w:p>
    <w:p w14:paraId="33742CBB" w14:textId="0E89EB51" w:rsidR="00F72F3E" w:rsidRPr="00F72F3E" w:rsidRDefault="00F72F3E" w:rsidP="00F72F3E">
      <w:pPr>
        <w:pStyle w:val="li"/>
        <w:shd w:val="clear" w:color="auto" w:fill="FFFFFF"/>
        <w:spacing w:before="0" w:beforeAutospacing="0" w:after="0" w:afterAutospacing="0"/>
        <w:jc w:val="both"/>
        <w:textAlignment w:val="baseline"/>
        <w:rPr>
          <w:rStyle w:val="num"/>
          <w:bdr w:val="none" w:sz="0" w:space="0" w:color="auto" w:frame="1"/>
        </w:rPr>
      </w:pPr>
      <w:r w:rsidRPr="00F72F3E">
        <w:rPr>
          <w:color w:val="000000"/>
          <w:shd w:val="clear" w:color="auto" w:fill="FFFFFF"/>
        </w:rPr>
        <w:t>(11) Mootorsõiduki t</w:t>
      </w:r>
      <w:r w:rsidRPr="00F72F3E">
        <w:rPr>
          <w:rStyle w:val="num"/>
          <w:bdr w:val="none" w:sz="0" w:space="0" w:color="auto" w:frame="1"/>
        </w:rPr>
        <w:t>ootja tagab, et käesoleva paragrahvi lõikes 10 nimetatud kogumissüsteem</w:t>
      </w:r>
      <w:del w:id="43" w:author="Mari Koik" w:date="2024-06-05T10:28:00Z">
        <w:r w:rsidRPr="00F72F3E" w:rsidDel="00D309DA">
          <w:rPr>
            <w:rStyle w:val="num"/>
            <w:bdr w:val="none" w:sz="0" w:space="0" w:color="auto" w:frame="1"/>
          </w:rPr>
          <w:delText>id</w:delText>
        </w:r>
      </w:del>
      <w:r w:rsidRPr="00F72F3E">
        <w:rPr>
          <w:rStyle w:val="num"/>
          <w:bdr w:val="none" w:sz="0" w:space="0" w:color="auto" w:frame="1"/>
        </w:rPr>
        <w:t xml:space="preserve"> hõlma</w:t>
      </w:r>
      <w:ins w:id="44" w:author="Mari Koik" w:date="2024-06-05T10:28:00Z">
        <w:r w:rsidR="00D309DA">
          <w:rPr>
            <w:rStyle w:val="num"/>
            <w:bdr w:val="none" w:sz="0" w:space="0" w:color="auto" w:frame="1"/>
          </w:rPr>
          <w:t>b</w:t>
        </w:r>
      </w:ins>
      <w:del w:id="45" w:author="Mari Koik" w:date="2024-06-05T10:28:00Z">
        <w:r w:rsidRPr="00F72F3E" w:rsidDel="00D309DA">
          <w:rPr>
            <w:rStyle w:val="num"/>
            <w:bdr w:val="none" w:sz="0" w:space="0" w:color="auto" w:frame="1"/>
          </w:rPr>
          <w:delText>vad</w:delText>
        </w:r>
      </w:del>
      <w:r w:rsidRPr="00F72F3E">
        <w:rPr>
          <w:rStyle w:val="num"/>
          <w:bdr w:val="none" w:sz="0" w:space="0" w:color="auto" w:frame="1"/>
        </w:rPr>
        <w:t xml:space="preserve"> kogu riigi territooriumi ja </w:t>
      </w:r>
      <w:del w:id="46" w:author="Mari Koik" w:date="2024-06-05T10:28:00Z">
        <w:r w:rsidRPr="00F72F3E" w:rsidDel="00D309DA">
          <w:rPr>
            <w:rStyle w:val="num"/>
            <w:bdr w:val="none" w:sz="0" w:space="0" w:color="auto" w:frame="1"/>
          </w:rPr>
          <w:delText xml:space="preserve">neid </w:delText>
        </w:r>
      </w:del>
      <w:ins w:id="47" w:author="Mari Koik" w:date="2024-06-05T10:28:00Z">
        <w:r w:rsidR="00D309DA">
          <w:rPr>
            <w:rStyle w:val="num"/>
            <w:bdr w:val="none" w:sz="0" w:space="0" w:color="auto" w:frame="1"/>
          </w:rPr>
          <w:t>kogumiskohti</w:t>
        </w:r>
        <w:r w:rsidR="00D309DA" w:rsidRPr="00F72F3E">
          <w:rPr>
            <w:rStyle w:val="num"/>
            <w:bdr w:val="none" w:sz="0" w:space="0" w:color="auto" w:frame="1"/>
          </w:rPr>
          <w:t xml:space="preserve"> </w:t>
        </w:r>
      </w:ins>
      <w:r w:rsidRPr="00F72F3E">
        <w:rPr>
          <w:rStyle w:val="num"/>
          <w:bdr w:val="none" w:sz="0" w:space="0" w:color="auto" w:frame="1"/>
        </w:rPr>
        <w:t xml:space="preserve">on piisavalt, võttes arvesse elanikkonna suurust ja tihedust ning romusõidukite eeldatavat mahtu, ja </w:t>
      </w:r>
      <w:ins w:id="48" w:author="Mari Koik" w:date="2024-06-05T10:29:00Z">
        <w:r w:rsidR="00D309DA">
          <w:rPr>
            <w:rStyle w:val="num"/>
            <w:bdr w:val="none" w:sz="0" w:space="0" w:color="auto" w:frame="1"/>
          </w:rPr>
          <w:t>kogumiskohad ei asu üksnes</w:t>
        </w:r>
      </w:ins>
      <w:del w:id="49" w:author="Mari Koik" w:date="2024-06-05T10:29:00Z">
        <w:r w:rsidRPr="00F72F3E" w:rsidDel="00D309DA">
          <w:rPr>
            <w:rStyle w:val="num"/>
            <w:bdr w:val="none" w:sz="0" w:space="0" w:color="auto" w:frame="1"/>
          </w:rPr>
          <w:delText>mis ei piirdu</w:delText>
        </w:r>
      </w:del>
      <w:r w:rsidRPr="00F72F3E">
        <w:rPr>
          <w:rStyle w:val="num"/>
          <w:bdr w:val="none" w:sz="0" w:space="0" w:color="auto" w:frame="1"/>
        </w:rPr>
        <w:t xml:space="preserve"> piirkondade</w:t>
      </w:r>
      <w:ins w:id="50" w:author="Mari Koik" w:date="2024-06-05T10:29:00Z">
        <w:r w:rsidR="00D309DA">
          <w:rPr>
            <w:rStyle w:val="num"/>
            <w:bdr w:val="none" w:sz="0" w:space="0" w:color="auto" w:frame="1"/>
          </w:rPr>
          <w:t>s</w:t>
        </w:r>
      </w:ins>
      <w:del w:id="51" w:author="Mari Koik" w:date="2024-06-05T10:29:00Z">
        <w:r w:rsidRPr="00F72F3E" w:rsidDel="00D309DA">
          <w:rPr>
            <w:rStyle w:val="num"/>
            <w:bdr w:val="none" w:sz="0" w:space="0" w:color="auto" w:frame="1"/>
          </w:rPr>
          <w:delText>ga</w:delText>
        </w:r>
      </w:del>
      <w:r w:rsidRPr="00F72F3E">
        <w:rPr>
          <w:rStyle w:val="num"/>
          <w:bdr w:val="none" w:sz="0" w:space="0" w:color="auto" w:frame="1"/>
        </w:rPr>
        <w:t>, kus kogumine ja sellele järgnev käitlemine on kõige kasumlikum.</w:t>
      </w:r>
    </w:p>
    <w:p w14:paraId="0AE4DE66" w14:textId="77777777" w:rsidR="00F72F3E" w:rsidRPr="00F72F3E" w:rsidRDefault="00F72F3E" w:rsidP="00F72F3E">
      <w:pPr>
        <w:pStyle w:val="li"/>
        <w:shd w:val="clear" w:color="auto" w:fill="FFFFFF"/>
        <w:spacing w:before="0" w:beforeAutospacing="0" w:after="0" w:afterAutospacing="0"/>
        <w:jc w:val="both"/>
        <w:textAlignment w:val="baseline"/>
        <w:rPr>
          <w:rStyle w:val="num"/>
          <w:bdr w:val="none" w:sz="0" w:space="0" w:color="auto" w:frame="1"/>
        </w:rPr>
      </w:pPr>
    </w:p>
    <w:p w14:paraId="0934A814" w14:textId="703AE9F5" w:rsidR="00F72F3E" w:rsidRPr="00F72F3E" w:rsidRDefault="00F72F3E" w:rsidP="00F72F3E">
      <w:pPr>
        <w:spacing w:after="0" w:line="240" w:lineRule="auto"/>
        <w:rPr>
          <w:color w:val="000000" w:themeColor="text1"/>
          <w:szCs w:val="24"/>
        </w:rPr>
      </w:pPr>
      <w:r w:rsidRPr="00F72F3E">
        <w:rPr>
          <w:color w:val="000000" w:themeColor="text1"/>
          <w:szCs w:val="24"/>
        </w:rPr>
        <w:t xml:space="preserve">(12) Mootorsõiduki tootja kannab romusõidukite vastuvõtmise ja </w:t>
      </w:r>
      <w:del w:id="52" w:author="Mari Koik" w:date="2024-06-05T10:29:00Z">
        <w:r w:rsidRPr="00F72F3E" w:rsidDel="00D309DA">
          <w:rPr>
            <w:color w:val="000000" w:themeColor="text1"/>
            <w:szCs w:val="24"/>
          </w:rPr>
          <w:delText xml:space="preserve">nende </w:delText>
        </w:r>
      </w:del>
      <w:r w:rsidRPr="00F72F3E">
        <w:rPr>
          <w:color w:val="000000" w:themeColor="text1"/>
          <w:szCs w:val="24"/>
        </w:rPr>
        <w:t>käitlemise kulud proportsionaalselt liiklusregistris eelmisel kalendriaastal esmaselt registreeritud mootorsõidukite margipõhise turuosaga.</w:t>
      </w:r>
    </w:p>
    <w:p w14:paraId="4420C382" w14:textId="77777777" w:rsidR="00F72F3E" w:rsidRPr="00F72F3E" w:rsidRDefault="00F72F3E" w:rsidP="00F72F3E">
      <w:pPr>
        <w:pStyle w:val="li"/>
        <w:shd w:val="clear" w:color="auto" w:fill="FFFFFF"/>
        <w:spacing w:before="0" w:beforeAutospacing="0" w:after="0" w:afterAutospacing="0"/>
        <w:jc w:val="both"/>
        <w:textAlignment w:val="baseline"/>
        <w:rPr>
          <w:rStyle w:val="num"/>
          <w:bdr w:val="none" w:sz="0" w:space="0" w:color="auto" w:frame="1"/>
        </w:rPr>
      </w:pPr>
    </w:p>
    <w:p w14:paraId="37F92D91" w14:textId="788B64F6" w:rsidR="00F72F3E" w:rsidRDefault="00F72F3E" w:rsidP="00F72F3E">
      <w:pPr>
        <w:spacing w:after="0" w:line="240" w:lineRule="auto"/>
        <w:ind w:left="0" w:firstLine="0"/>
        <w:rPr>
          <w:color w:val="000000" w:themeColor="text1"/>
          <w:szCs w:val="24"/>
        </w:rPr>
      </w:pPr>
      <w:r w:rsidRPr="00F72F3E">
        <w:rPr>
          <w:color w:val="000000" w:themeColor="text1"/>
          <w:szCs w:val="24"/>
        </w:rPr>
        <w:t>(13) Mootorsõiduki tootja ja</w:t>
      </w:r>
      <w:r w:rsidRPr="00F72F3E">
        <w:rPr>
          <w:rStyle w:val="normaltextrun"/>
          <w:color w:val="000000" w:themeColor="text1"/>
          <w:szCs w:val="24"/>
        </w:rPr>
        <w:t xml:space="preserve"> käesoleva paragrahvi lõikes 1 nimetatud</w:t>
      </w:r>
      <w:r w:rsidRPr="00F72F3E">
        <w:rPr>
          <w:color w:val="000000" w:themeColor="text1"/>
          <w:szCs w:val="24"/>
        </w:rPr>
        <w:t xml:space="preserve"> jäätmekäitleja on kohustatud mootorsõiduki osade turustajalt, mootorsõidukite hooldustöökojalt, kohaliku omavalitsuse üksuselt ning kohaliku omavalitsuse jäätmejaama lepingu alusel haldavalt jäätmekäitlejalt </w:t>
      </w:r>
      <w:r w:rsidRPr="00F72F3E">
        <w:rPr>
          <w:color w:val="000000" w:themeColor="text1"/>
          <w:szCs w:val="24"/>
          <w:shd w:val="clear" w:color="auto" w:fill="FFFFFF"/>
        </w:rPr>
        <w:t xml:space="preserve">mootorsõiduki hooldamisel tekkinud kasutatud </w:t>
      </w:r>
      <w:commentRangeStart w:id="53"/>
      <w:r w:rsidRPr="00793BD7">
        <w:rPr>
          <w:color w:val="000000" w:themeColor="text1"/>
          <w:szCs w:val="24"/>
          <w:shd w:val="clear" w:color="auto" w:fill="FFFFFF"/>
        </w:rPr>
        <w:t>osade</w:t>
      </w:r>
      <w:ins w:id="54" w:author="Mari Koik" w:date="2024-06-05T16:04:00Z">
        <w:r w:rsidR="00793BD7">
          <w:rPr>
            <w:color w:val="000000" w:themeColor="text1"/>
            <w:szCs w:val="24"/>
            <w:shd w:val="clear" w:color="auto" w:fill="FFFFFF"/>
          </w:rPr>
          <w:t>st koosnevad</w:t>
        </w:r>
      </w:ins>
      <w:r w:rsidRPr="00793BD7">
        <w:rPr>
          <w:color w:val="000000" w:themeColor="text1"/>
          <w:szCs w:val="24"/>
          <w:shd w:val="clear" w:color="auto" w:fill="FFFFFF"/>
        </w:rPr>
        <w:t xml:space="preserve"> jäätmed</w:t>
      </w:r>
      <w:r w:rsidRPr="00F72F3E">
        <w:rPr>
          <w:color w:val="000000" w:themeColor="text1"/>
          <w:szCs w:val="24"/>
          <w:shd w:val="clear" w:color="auto" w:fill="FFFFFF"/>
        </w:rPr>
        <w:t xml:space="preserve"> </w:t>
      </w:r>
      <w:commentRangeEnd w:id="53"/>
      <w:r w:rsidR="00793BD7">
        <w:rPr>
          <w:rStyle w:val="Kommentaariviide"/>
        </w:rPr>
        <w:commentReference w:id="53"/>
      </w:r>
      <w:r w:rsidRPr="00F72F3E">
        <w:rPr>
          <w:color w:val="000000" w:themeColor="text1"/>
          <w:szCs w:val="24"/>
        </w:rPr>
        <w:t>tasuta vastu võtma.</w:t>
      </w:r>
    </w:p>
    <w:p w14:paraId="45BD512E" w14:textId="77777777" w:rsidR="007F0896" w:rsidRPr="00F72F3E" w:rsidRDefault="007F0896" w:rsidP="00F72F3E">
      <w:pPr>
        <w:spacing w:after="0" w:line="240" w:lineRule="auto"/>
        <w:ind w:left="0" w:firstLine="0"/>
        <w:rPr>
          <w:rStyle w:val="normaltextrun"/>
          <w:color w:val="000000" w:themeColor="text1"/>
          <w:szCs w:val="24"/>
        </w:rPr>
      </w:pPr>
    </w:p>
    <w:p w14:paraId="6D55D742" w14:textId="2EEC1CD3" w:rsidR="00F72F3E" w:rsidRPr="00F72F3E" w:rsidRDefault="00F72F3E" w:rsidP="00F72F3E">
      <w:pPr>
        <w:spacing w:after="0" w:line="240" w:lineRule="auto"/>
        <w:ind w:left="0" w:firstLine="0"/>
        <w:rPr>
          <w:rStyle w:val="normaltextrun"/>
          <w:color w:val="000000" w:themeColor="text1"/>
          <w:szCs w:val="24"/>
        </w:rPr>
      </w:pPr>
      <w:r w:rsidRPr="00F72F3E">
        <w:rPr>
          <w:rStyle w:val="normaltextrun"/>
          <w:color w:val="000000" w:themeColor="text1"/>
          <w:szCs w:val="24"/>
        </w:rPr>
        <w:t>(14) Lammutustõendi väljastamise õigus on käesoleva paragrahvi lõikes 1 nimetatud jäätmekäitlejal, kes tagab romusõiduki nõuetekohase töötlemise.</w:t>
      </w:r>
    </w:p>
    <w:p w14:paraId="112FF90A" w14:textId="77777777" w:rsidR="00F72F3E" w:rsidRPr="00F72F3E" w:rsidRDefault="00F72F3E" w:rsidP="00F72F3E">
      <w:pPr>
        <w:spacing w:after="0" w:line="240" w:lineRule="auto"/>
        <w:rPr>
          <w:rStyle w:val="normaltextrun"/>
          <w:color w:val="000000" w:themeColor="text1"/>
          <w:szCs w:val="24"/>
        </w:rPr>
      </w:pPr>
    </w:p>
    <w:p w14:paraId="7871A40F" w14:textId="177C6746" w:rsidR="00F72F3E" w:rsidRPr="00F72F3E" w:rsidRDefault="00F72F3E" w:rsidP="00F72F3E">
      <w:pPr>
        <w:spacing w:after="0" w:line="240" w:lineRule="auto"/>
        <w:rPr>
          <w:rStyle w:val="normaltextrun"/>
          <w:color w:val="000000" w:themeColor="text1"/>
          <w:szCs w:val="24"/>
        </w:rPr>
      </w:pPr>
      <w:r w:rsidRPr="00F72F3E">
        <w:rPr>
          <w:rStyle w:val="normaltextrun"/>
          <w:color w:val="000000" w:themeColor="text1"/>
          <w:szCs w:val="24"/>
        </w:rPr>
        <w:t>(15) </w:t>
      </w:r>
      <w:bookmarkStart w:id="55" w:name="_Hlk166797673"/>
      <w:r w:rsidRPr="00F72F3E">
        <w:rPr>
          <w:rStyle w:val="normaltextrun"/>
          <w:color w:val="000000" w:themeColor="text1"/>
          <w:szCs w:val="24"/>
        </w:rPr>
        <w:t>Käesoleva paragrahvi lõikes 1 nimetatud jäätmekäitleja võib lammutustõendi väljastamise õiguse lepinguga üle anda romusõiduki</w:t>
      </w:r>
      <w:ins w:id="56" w:author="Mari Koik" w:date="2024-06-05T10:48:00Z">
        <w:r w:rsidR="00BC607F">
          <w:rPr>
            <w:rStyle w:val="normaltextrun"/>
            <w:color w:val="000000" w:themeColor="text1"/>
            <w:szCs w:val="24"/>
          </w:rPr>
          <w:t>te</w:t>
        </w:r>
      </w:ins>
      <w:r w:rsidRPr="00F72F3E">
        <w:rPr>
          <w:rStyle w:val="normaltextrun"/>
          <w:color w:val="000000" w:themeColor="text1"/>
          <w:szCs w:val="24"/>
        </w:rPr>
        <w:t xml:space="preserve"> kogujale, kes kogub romusõidukeid jäätmekäitleja nimel.</w:t>
      </w:r>
      <w:bookmarkEnd w:id="55"/>
    </w:p>
    <w:p w14:paraId="3AAFD2D4" w14:textId="77777777" w:rsidR="00F72F3E" w:rsidRPr="00F72F3E" w:rsidRDefault="00F72F3E" w:rsidP="00F72F3E">
      <w:pPr>
        <w:spacing w:after="0" w:line="240" w:lineRule="auto"/>
        <w:rPr>
          <w:rStyle w:val="normaltextrun"/>
          <w:color w:val="000000" w:themeColor="text1"/>
          <w:szCs w:val="24"/>
          <w:highlight w:val="yellow"/>
        </w:rPr>
      </w:pPr>
    </w:p>
    <w:p w14:paraId="0637E0C4" w14:textId="1592CF8B" w:rsidR="00F72F3E" w:rsidRPr="00F72F3E" w:rsidRDefault="00F72F3E" w:rsidP="00F72F3E">
      <w:pPr>
        <w:spacing w:after="0" w:line="240" w:lineRule="auto"/>
        <w:rPr>
          <w:rStyle w:val="normaltextrun"/>
          <w:color w:val="000000" w:themeColor="text1"/>
          <w:szCs w:val="24"/>
        </w:rPr>
      </w:pPr>
      <w:r w:rsidRPr="00F72F3E">
        <w:rPr>
          <w:rStyle w:val="normaltextrun"/>
          <w:color w:val="000000" w:themeColor="text1"/>
          <w:szCs w:val="24"/>
        </w:rPr>
        <w:t>(16) Romusõiduki</w:t>
      </w:r>
      <w:ins w:id="57" w:author="Mari Koik" w:date="2024-06-05T10:48:00Z">
        <w:r w:rsidR="00BC607F" w:rsidRPr="00A548D8">
          <w:rPr>
            <w:rStyle w:val="normaltextrun"/>
            <w:color w:val="000000" w:themeColor="text1"/>
            <w:szCs w:val="24"/>
          </w:rPr>
          <w:t>te</w:t>
        </w:r>
      </w:ins>
      <w:r w:rsidRPr="00F72F3E">
        <w:rPr>
          <w:rStyle w:val="normaltextrun"/>
          <w:color w:val="000000" w:themeColor="text1"/>
          <w:szCs w:val="24"/>
        </w:rPr>
        <w:t xml:space="preserve"> koguja on keskkonnakaitseluba omav i</w:t>
      </w:r>
      <w:r w:rsidRPr="00F72F3E">
        <w:rPr>
          <w:color w:val="202020"/>
          <w:szCs w:val="24"/>
          <w:shd w:val="clear" w:color="auto" w:fill="FFFFFF"/>
        </w:rPr>
        <w:t xml:space="preserve">sik, kes kogub ja veab teiste isikute </w:t>
      </w:r>
      <w:del w:id="58" w:author="Mari Koik" w:date="2024-06-05T16:16:00Z">
        <w:r w:rsidRPr="00F72F3E" w:rsidDel="00A548D8">
          <w:rPr>
            <w:color w:val="202020"/>
            <w:szCs w:val="24"/>
            <w:shd w:val="clear" w:color="auto" w:fill="FFFFFF"/>
          </w:rPr>
          <w:delText xml:space="preserve">poolt </w:delText>
        </w:r>
      </w:del>
      <w:r w:rsidRPr="00F72F3E">
        <w:rPr>
          <w:color w:val="202020"/>
          <w:szCs w:val="24"/>
          <w:shd w:val="clear" w:color="auto" w:fill="FFFFFF"/>
        </w:rPr>
        <w:t xml:space="preserve">üleantud romusõidukeid nende edasise taaskasutamise või kõrvaldamise eesmärgil. </w:t>
      </w:r>
    </w:p>
    <w:p w14:paraId="28B67933" w14:textId="77777777" w:rsidR="00F72F3E" w:rsidRPr="00F72F3E" w:rsidRDefault="00F72F3E" w:rsidP="00F72F3E">
      <w:pPr>
        <w:spacing w:after="0" w:line="240" w:lineRule="auto"/>
        <w:rPr>
          <w:rStyle w:val="normaltextrun"/>
          <w:color w:val="000000" w:themeColor="text1"/>
          <w:szCs w:val="24"/>
        </w:rPr>
      </w:pPr>
    </w:p>
    <w:p w14:paraId="7B5463A1" w14:textId="20EB540B" w:rsidR="00F72F3E" w:rsidRPr="00F72F3E" w:rsidRDefault="00F72F3E" w:rsidP="00F72F3E">
      <w:pPr>
        <w:spacing w:after="0" w:line="240" w:lineRule="auto"/>
        <w:rPr>
          <w:rStyle w:val="normaltextrun"/>
          <w:color w:val="000000" w:themeColor="text1"/>
          <w:position w:val="5"/>
          <w:szCs w:val="24"/>
        </w:rPr>
      </w:pPr>
      <w:r w:rsidRPr="00F72F3E">
        <w:rPr>
          <w:rStyle w:val="normaltextrun"/>
          <w:color w:val="000000" w:themeColor="text1"/>
          <w:position w:val="5"/>
          <w:szCs w:val="24"/>
        </w:rPr>
        <w:t xml:space="preserve">(17) Romusõiduki </w:t>
      </w:r>
      <w:del w:id="59" w:author="Mari Koik" w:date="2024-06-05T16:20:00Z">
        <w:r w:rsidRPr="00F72F3E" w:rsidDel="00A548D8">
          <w:rPr>
            <w:rStyle w:val="normaltextrun"/>
            <w:color w:val="000000" w:themeColor="text1"/>
            <w:position w:val="5"/>
            <w:szCs w:val="24"/>
          </w:rPr>
          <w:delText xml:space="preserve">üleandmisel </w:delText>
        </w:r>
      </w:del>
      <w:commentRangeStart w:id="60"/>
      <w:ins w:id="61" w:author="Mari Koik" w:date="2024-06-05T16:20:00Z">
        <w:r w:rsidR="00A548D8">
          <w:rPr>
            <w:rStyle w:val="normaltextrun"/>
            <w:color w:val="000000" w:themeColor="text1"/>
            <w:position w:val="5"/>
            <w:szCs w:val="24"/>
          </w:rPr>
          <w:t>vastuvõt</w:t>
        </w:r>
        <w:r w:rsidR="00A548D8" w:rsidRPr="00F72F3E">
          <w:rPr>
            <w:rStyle w:val="normaltextrun"/>
            <w:color w:val="000000" w:themeColor="text1"/>
            <w:position w:val="5"/>
            <w:szCs w:val="24"/>
          </w:rPr>
          <w:t xml:space="preserve">misel väljastab </w:t>
        </w:r>
      </w:ins>
      <w:r w:rsidRPr="00F72F3E">
        <w:rPr>
          <w:rStyle w:val="normaltextrun"/>
          <w:color w:val="000000" w:themeColor="text1"/>
          <w:position w:val="5"/>
          <w:szCs w:val="24"/>
        </w:rPr>
        <w:t>käesoleva paragrahvi lõikes 1 nimetatud jäätmekäitleja</w:t>
      </w:r>
      <w:commentRangeEnd w:id="60"/>
      <w:r w:rsidR="009456ED">
        <w:rPr>
          <w:rStyle w:val="Kommentaariviide"/>
        </w:rPr>
        <w:commentReference w:id="60"/>
      </w:r>
      <w:del w:id="62" w:author="Mari Koik" w:date="2024-06-05T16:20:00Z">
        <w:r w:rsidRPr="00F72F3E" w:rsidDel="00A548D8">
          <w:rPr>
            <w:rStyle w:val="normaltextrun"/>
            <w:color w:val="000000" w:themeColor="text1"/>
            <w:position w:val="5"/>
            <w:szCs w:val="24"/>
          </w:rPr>
          <w:delText>le väljastab jäätmekäitleja</w:delText>
        </w:r>
      </w:del>
      <w:r w:rsidRPr="00F72F3E">
        <w:rPr>
          <w:rStyle w:val="normaltextrun"/>
          <w:color w:val="000000" w:themeColor="text1"/>
          <w:position w:val="5"/>
          <w:szCs w:val="24"/>
        </w:rPr>
        <w:t xml:space="preserve"> üleandjale tasuta lammutustõendi. </w:t>
      </w:r>
    </w:p>
    <w:p w14:paraId="6F7F09FA" w14:textId="77777777" w:rsidR="00F72F3E" w:rsidRPr="00F72F3E" w:rsidRDefault="00F72F3E" w:rsidP="00F72F3E">
      <w:pPr>
        <w:spacing w:after="0" w:line="240" w:lineRule="auto"/>
        <w:rPr>
          <w:rStyle w:val="normaltextrun"/>
          <w:color w:val="000000" w:themeColor="text1"/>
          <w:position w:val="5"/>
          <w:szCs w:val="24"/>
        </w:rPr>
      </w:pPr>
    </w:p>
    <w:p w14:paraId="77AEAAA3" w14:textId="77777777" w:rsidR="00F72F3E" w:rsidRPr="00F72F3E" w:rsidRDefault="00F72F3E" w:rsidP="00F72F3E">
      <w:pPr>
        <w:spacing w:after="0" w:line="240" w:lineRule="auto"/>
        <w:rPr>
          <w:rStyle w:val="normaltextrun"/>
          <w:rFonts w:eastAsiaTheme="majorEastAsia"/>
          <w:position w:val="5"/>
          <w:szCs w:val="24"/>
        </w:rPr>
      </w:pPr>
      <w:r w:rsidRPr="00F72F3E">
        <w:rPr>
          <w:rStyle w:val="normaltextrun"/>
          <w:color w:val="000000" w:themeColor="text1"/>
          <w:position w:val="5"/>
          <w:szCs w:val="24"/>
        </w:rPr>
        <w:t>(18) </w:t>
      </w:r>
      <w:r w:rsidRPr="00F72F3E">
        <w:rPr>
          <w:rStyle w:val="normaltextrun"/>
          <w:position w:val="5"/>
          <w:szCs w:val="24"/>
        </w:rPr>
        <w:t xml:space="preserve">Liiklusregistrist kustutatud sõiduki lammutustõend peab sisaldama vähemalt komisjoni otsuse nr </w:t>
      </w:r>
      <w:r w:rsidRPr="00F72F3E">
        <w:rPr>
          <w:position w:val="5"/>
          <w:szCs w:val="24"/>
        </w:rPr>
        <w:t xml:space="preserve">2002/151/EÜ </w:t>
      </w:r>
      <w:r w:rsidRPr="00F72F3E">
        <w:rPr>
          <w:rStyle w:val="normaltextrun"/>
          <w:position w:val="5"/>
          <w:szCs w:val="24"/>
        </w:rPr>
        <w:t>Euroopa Parlamendi ja nõukogu kasutuselt kõrvaldatud sõidukeid käsitleva direktiivi 2000/53/EÜ artikli 5 lõike 3 kohaselt väljaantavas lammutustõendis esitatavate miinimumnõuete kohta (EÜT L 50, 21.02.2002, lk 94–95) lisas kirjeldatud teavet.“;</w:t>
      </w:r>
    </w:p>
    <w:p w14:paraId="02D521EF" w14:textId="77777777" w:rsidR="00F72F3E" w:rsidRPr="00F72F3E" w:rsidRDefault="00F72F3E" w:rsidP="00F72F3E">
      <w:pPr>
        <w:spacing w:after="0" w:line="240" w:lineRule="auto"/>
        <w:ind w:left="0" w:firstLine="0"/>
        <w:rPr>
          <w:color w:val="000000" w:themeColor="text1"/>
          <w:szCs w:val="24"/>
        </w:rPr>
      </w:pPr>
    </w:p>
    <w:p w14:paraId="458384E6" w14:textId="77777777" w:rsidR="00F72F3E" w:rsidRPr="00F72F3E" w:rsidRDefault="00F72F3E" w:rsidP="00F72F3E">
      <w:pPr>
        <w:pStyle w:val="Normaallaadveeb"/>
        <w:shd w:val="clear" w:color="auto" w:fill="FFFFFF" w:themeFill="background1"/>
        <w:spacing w:before="0" w:beforeAutospacing="0" w:after="0" w:afterAutospacing="0"/>
        <w:rPr>
          <w:rStyle w:val="normaltextrun"/>
          <w:color w:val="000000" w:themeColor="text1"/>
        </w:rPr>
      </w:pPr>
      <w:r w:rsidRPr="00F72F3E">
        <w:rPr>
          <w:rStyle w:val="normaltextrun"/>
          <w:b/>
          <w:bCs/>
          <w:color w:val="000000" w:themeColor="text1"/>
        </w:rPr>
        <w:t>4)</w:t>
      </w:r>
      <w:r w:rsidRPr="00F72F3E">
        <w:rPr>
          <w:rStyle w:val="normaltextrun"/>
          <w:color w:val="000000" w:themeColor="text1"/>
        </w:rPr>
        <w:t xml:space="preserve"> paragrahvi 128 täiendatakse lõikega 4</w:t>
      </w:r>
      <w:r w:rsidRPr="00F72F3E">
        <w:rPr>
          <w:rStyle w:val="normaltextrun"/>
          <w:color w:val="000000" w:themeColor="text1"/>
          <w:vertAlign w:val="superscript"/>
        </w:rPr>
        <w:t xml:space="preserve">1 </w:t>
      </w:r>
      <w:r w:rsidRPr="00F72F3E">
        <w:rPr>
          <w:rStyle w:val="normaltextrun"/>
          <w:color w:val="000000" w:themeColor="text1"/>
        </w:rPr>
        <w:t>järgmises sõnastuses:</w:t>
      </w:r>
    </w:p>
    <w:p w14:paraId="618E3270" w14:textId="77777777" w:rsidR="00F72F3E" w:rsidRPr="00F72F3E" w:rsidRDefault="00F72F3E" w:rsidP="00F72F3E">
      <w:pPr>
        <w:pStyle w:val="Normaallaadveeb"/>
        <w:shd w:val="clear" w:color="auto" w:fill="FFFFFF" w:themeFill="background1"/>
        <w:spacing w:before="0" w:beforeAutospacing="0" w:after="0" w:afterAutospacing="0"/>
        <w:rPr>
          <w:rStyle w:val="normaltextrun"/>
          <w:color w:val="000000" w:themeColor="text1"/>
        </w:rPr>
      </w:pPr>
    </w:p>
    <w:p w14:paraId="6957DF58" w14:textId="5BC4B374" w:rsidR="00CE1785" w:rsidRPr="00F72F3E" w:rsidRDefault="00F72F3E" w:rsidP="00F72F3E">
      <w:pPr>
        <w:spacing w:after="0" w:line="240" w:lineRule="auto"/>
        <w:rPr>
          <w:color w:val="000000" w:themeColor="text1"/>
          <w:szCs w:val="24"/>
        </w:rPr>
      </w:pPr>
      <w:r w:rsidRPr="00F72F3E">
        <w:rPr>
          <w:color w:val="000000" w:themeColor="text1"/>
          <w:szCs w:val="24"/>
        </w:rPr>
        <w:t>„(4</w:t>
      </w:r>
      <w:r w:rsidRPr="00F72F3E">
        <w:rPr>
          <w:rStyle w:val="normaltextrun"/>
          <w:color w:val="000000" w:themeColor="text1"/>
          <w:szCs w:val="24"/>
          <w:vertAlign w:val="superscript"/>
        </w:rPr>
        <w:t>1</w:t>
      </w:r>
      <w:r w:rsidRPr="00F72F3E">
        <w:rPr>
          <w:color w:val="000000" w:themeColor="text1"/>
          <w:szCs w:val="24"/>
        </w:rPr>
        <w:t xml:space="preserve">) Kui käesoleva paragrahvi lõikes 4 nimetatud jäätmed või saastuse tekitaja on romusõiduk, on maa omanik kohustatud Keskkonnaameti või kohaliku omavalitsuse üksuse või </w:t>
      </w:r>
      <w:del w:id="63" w:author="Mari Koik" w:date="2024-06-05T16:22:00Z">
        <w:r w:rsidRPr="00F72F3E" w:rsidDel="00A548D8">
          <w:rPr>
            <w:color w:val="000000" w:themeColor="text1"/>
            <w:szCs w:val="24"/>
          </w:rPr>
          <w:delText xml:space="preserve">kohaliku </w:delText>
        </w:r>
        <w:r w:rsidRPr="00F72F3E" w:rsidDel="00A548D8">
          <w:rPr>
            <w:color w:val="000000" w:themeColor="text1"/>
            <w:szCs w:val="24"/>
          </w:rPr>
          <w:lastRenderedPageBreak/>
          <w:delText xml:space="preserve">omavalitsuse </w:delText>
        </w:r>
      </w:del>
      <w:r w:rsidRPr="00F72F3E">
        <w:rPr>
          <w:color w:val="000000" w:themeColor="text1"/>
          <w:szCs w:val="24"/>
        </w:rPr>
        <w:t xml:space="preserve">asutuse ettekirjutuse alusel </w:t>
      </w:r>
      <w:del w:id="64" w:author="Mari Koik" w:date="2024-06-05T16:23:00Z">
        <w:r w:rsidRPr="00F72F3E" w:rsidDel="00A548D8">
          <w:rPr>
            <w:color w:val="000000" w:themeColor="text1"/>
            <w:szCs w:val="24"/>
          </w:rPr>
          <w:delText xml:space="preserve">üle andma </w:delText>
        </w:r>
      </w:del>
      <w:r w:rsidRPr="00F72F3E">
        <w:rPr>
          <w:color w:val="000000" w:themeColor="text1"/>
          <w:szCs w:val="24"/>
        </w:rPr>
        <w:t xml:space="preserve">romusõiduki </w:t>
      </w:r>
      <w:ins w:id="65" w:author="Mari Koik" w:date="2024-06-05T16:23:00Z">
        <w:r w:rsidR="00A548D8" w:rsidRPr="00F72F3E">
          <w:rPr>
            <w:color w:val="000000" w:themeColor="text1"/>
            <w:szCs w:val="24"/>
          </w:rPr>
          <w:t xml:space="preserve">üle andma </w:t>
        </w:r>
      </w:ins>
      <w:r w:rsidRPr="00F72F3E">
        <w:rPr>
          <w:rStyle w:val="normaltextrun"/>
          <w:color w:val="000000" w:themeColor="text1"/>
          <w:szCs w:val="24"/>
        </w:rPr>
        <w:t>käesoleva seaduse § 26</w:t>
      </w:r>
      <w:r w:rsidRPr="00F72F3E">
        <w:rPr>
          <w:color w:val="000000" w:themeColor="text1"/>
          <w:szCs w:val="24"/>
          <w:vertAlign w:val="superscript"/>
        </w:rPr>
        <w:t>3</w:t>
      </w:r>
      <w:r w:rsidRPr="00F72F3E">
        <w:rPr>
          <w:rStyle w:val="normaltextrun"/>
          <w:color w:val="000000" w:themeColor="text1"/>
          <w:szCs w:val="24"/>
        </w:rPr>
        <w:t xml:space="preserve"> lõikes 1</w:t>
      </w:r>
      <w:r w:rsidRPr="00F72F3E">
        <w:rPr>
          <w:rStyle w:val="normaltextrun"/>
          <w:color w:val="000000" w:themeColor="text1"/>
          <w:szCs w:val="24"/>
          <w:vertAlign w:val="superscript"/>
        </w:rPr>
        <w:t xml:space="preserve"> </w:t>
      </w:r>
      <w:r w:rsidRPr="00F72F3E">
        <w:rPr>
          <w:color w:val="000000" w:themeColor="text1"/>
          <w:szCs w:val="24"/>
        </w:rPr>
        <w:t>nimetatud jäätmekäitlejale, kes väljastab üleandjale lammutustõendi.“.</w:t>
      </w:r>
    </w:p>
    <w:bookmarkEnd w:id="0"/>
    <w:p w14:paraId="69AF9824" w14:textId="77777777" w:rsidR="00F72F3E" w:rsidRDefault="00F72F3E" w:rsidP="00F72F3E">
      <w:pPr>
        <w:spacing w:after="0" w:line="240" w:lineRule="auto"/>
        <w:ind w:right="-10"/>
        <w:rPr>
          <w:b/>
          <w:szCs w:val="24"/>
        </w:rPr>
      </w:pPr>
    </w:p>
    <w:p w14:paraId="710BBF75" w14:textId="29562AAB" w:rsidR="00CE1785" w:rsidRPr="00F72F3E" w:rsidRDefault="00CE1785" w:rsidP="00F72F3E">
      <w:pPr>
        <w:spacing w:after="0" w:line="240" w:lineRule="auto"/>
        <w:ind w:right="-10"/>
        <w:rPr>
          <w:b/>
          <w:szCs w:val="24"/>
        </w:rPr>
      </w:pPr>
      <w:r w:rsidRPr="00F72F3E">
        <w:rPr>
          <w:b/>
          <w:szCs w:val="24"/>
        </w:rPr>
        <w:t>§ 2. Liiklusseaduse muutmine</w:t>
      </w:r>
    </w:p>
    <w:p w14:paraId="6ABCDC45" w14:textId="77777777" w:rsidR="00CE1785" w:rsidRPr="00F72F3E" w:rsidRDefault="00CE1785" w:rsidP="00F72F3E">
      <w:pPr>
        <w:spacing w:after="0" w:line="240" w:lineRule="auto"/>
        <w:ind w:left="0" w:right="-10" w:firstLine="0"/>
        <w:rPr>
          <w:szCs w:val="24"/>
        </w:rPr>
      </w:pPr>
    </w:p>
    <w:p w14:paraId="6A5B2B24" w14:textId="0981376B" w:rsidR="00CE1785" w:rsidRPr="00F72F3E" w:rsidRDefault="00CE1785" w:rsidP="00F72F3E">
      <w:pPr>
        <w:spacing w:after="0" w:line="240" w:lineRule="auto"/>
        <w:ind w:left="0" w:right="-10" w:firstLine="0"/>
        <w:rPr>
          <w:szCs w:val="24"/>
        </w:rPr>
      </w:pPr>
      <w:r w:rsidRPr="00F72F3E">
        <w:rPr>
          <w:szCs w:val="24"/>
        </w:rPr>
        <w:t>Liiklusseaduses tehakse järgmised muudatused:</w:t>
      </w:r>
    </w:p>
    <w:p w14:paraId="4692E962" w14:textId="17288546" w:rsidR="00CE1785" w:rsidRDefault="00CE1785" w:rsidP="00F72F3E">
      <w:pPr>
        <w:spacing w:after="0" w:line="240" w:lineRule="auto"/>
        <w:ind w:left="0" w:right="-10" w:firstLine="0"/>
        <w:rPr>
          <w:szCs w:val="24"/>
        </w:rPr>
      </w:pPr>
    </w:p>
    <w:p w14:paraId="088D8D99" w14:textId="77777777" w:rsidR="00780D96" w:rsidRPr="00F72F3E" w:rsidRDefault="00780D96" w:rsidP="00F72F3E">
      <w:pPr>
        <w:spacing w:after="0" w:line="240" w:lineRule="auto"/>
        <w:ind w:left="0" w:right="-10" w:firstLine="0"/>
        <w:rPr>
          <w:szCs w:val="24"/>
        </w:rPr>
      </w:pPr>
    </w:p>
    <w:p w14:paraId="159351F0" w14:textId="2282AD31" w:rsidR="00CE1785" w:rsidRPr="00F72F3E" w:rsidRDefault="00D44FED" w:rsidP="00F72F3E">
      <w:pPr>
        <w:spacing w:after="0" w:line="240" w:lineRule="auto"/>
        <w:rPr>
          <w:szCs w:val="24"/>
        </w:rPr>
      </w:pPr>
      <w:r w:rsidRPr="00F72F3E">
        <w:rPr>
          <w:b/>
          <w:bCs/>
          <w:szCs w:val="24"/>
        </w:rPr>
        <w:t>1</w:t>
      </w:r>
      <w:r w:rsidR="17244502" w:rsidRPr="00F72F3E">
        <w:rPr>
          <w:b/>
          <w:bCs/>
          <w:szCs w:val="24"/>
        </w:rPr>
        <w:t xml:space="preserve">) </w:t>
      </w:r>
      <w:r w:rsidR="17244502" w:rsidRPr="00F72F3E">
        <w:rPr>
          <w:szCs w:val="24"/>
        </w:rPr>
        <w:t xml:space="preserve">paragrahvi 77 täiendatakse </w:t>
      </w:r>
      <w:r w:rsidR="00FA0589" w:rsidRPr="00F72F3E">
        <w:rPr>
          <w:szCs w:val="24"/>
        </w:rPr>
        <w:t>lõi</w:t>
      </w:r>
      <w:r w:rsidR="00F72F3E">
        <w:rPr>
          <w:szCs w:val="24"/>
        </w:rPr>
        <w:t>k</w:t>
      </w:r>
      <w:r w:rsidR="00FA0589" w:rsidRPr="00F72F3E">
        <w:rPr>
          <w:szCs w:val="24"/>
        </w:rPr>
        <w:t xml:space="preserve">ega </w:t>
      </w:r>
      <w:r w:rsidR="17244502" w:rsidRPr="00F72F3E">
        <w:rPr>
          <w:szCs w:val="24"/>
        </w:rPr>
        <w:t>6</w:t>
      </w:r>
      <w:r w:rsidR="17244502" w:rsidRPr="00F72F3E">
        <w:rPr>
          <w:szCs w:val="24"/>
          <w:vertAlign w:val="superscript"/>
        </w:rPr>
        <w:t>1</w:t>
      </w:r>
      <w:r w:rsidR="17244502" w:rsidRPr="00F72F3E">
        <w:rPr>
          <w:szCs w:val="24"/>
        </w:rPr>
        <w:t xml:space="preserve"> järgmises sõnastuses:</w:t>
      </w:r>
    </w:p>
    <w:p w14:paraId="39907CF6" w14:textId="5B726676" w:rsidR="00CE1785" w:rsidRPr="00F72F3E" w:rsidRDefault="00CE1785" w:rsidP="00F72F3E">
      <w:pPr>
        <w:spacing w:after="0" w:line="240" w:lineRule="auto"/>
        <w:rPr>
          <w:szCs w:val="24"/>
        </w:rPr>
      </w:pPr>
    </w:p>
    <w:p w14:paraId="5936C1E4" w14:textId="77FDDCE1" w:rsidR="00CE1785" w:rsidRPr="00F72F3E" w:rsidRDefault="17244502" w:rsidP="00F72F3E">
      <w:pPr>
        <w:spacing w:after="0" w:line="240" w:lineRule="auto"/>
        <w:rPr>
          <w:szCs w:val="24"/>
        </w:rPr>
      </w:pPr>
      <w:r w:rsidRPr="00F72F3E">
        <w:rPr>
          <w:color w:val="000000" w:themeColor="text1"/>
          <w:szCs w:val="24"/>
        </w:rPr>
        <w:t>„(6</w:t>
      </w:r>
      <w:r w:rsidRPr="00F72F3E">
        <w:rPr>
          <w:color w:val="000000" w:themeColor="text1"/>
          <w:szCs w:val="24"/>
          <w:vertAlign w:val="superscript"/>
        </w:rPr>
        <w:t>1</w:t>
      </w:r>
      <w:r w:rsidRPr="00F72F3E">
        <w:rPr>
          <w:color w:val="000000" w:themeColor="text1"/>
          <w:szCs w:val="24"/>
        </w:rPr>
        <w:t>)</w:t>
      </w:r>
      <w:r w:rsidR="00040942" w:rsidRPr="00F72F3E">
        <w:rPr>
          <w:color w:val="000000" w:themeColor="text1"/>
          <w:szCs w:val="24"/>
        </w:rPr>
        <w:t> </w:t>
      </w:r>
      <w:r w:rsidRPr="00F72F3E">
        <w:rPr>
          <w:color w:val="000000" w:themeColor="text1"/>
          <w:szCs w:val="24"/>
        </w:rPr>
        <w:t xml:space="preserve">Mootorsõiduk loetakse kadunud sõidukiks ja kustutatakse </w:t>
      </w:r>
      <w:r w:rsidR="00FA0589" w:rsidRPr="00F72F3E">
        <w:rPr>
          <w:color w:val="000000" w:themeColor="text1"/>
          <w:szCs w:val="24"/>
        </w:rPr>
        <w:t>liiklus</w:t>
      </w:r>
      <w:r w:rsidRPr="00F72F3E">
        <w:rPr>
          <w:color w:val="000000" w:themeColor="text1"/>
          <w:szCs w:val="24"/>
        </w:rPr>
        <w:t>registrist</w:t>
      </w:r>
      <w:r w:rsidR="00DE09EE" w:rsidRPr="00F72F3E">
        <w:rPr>
          <w:color w:val="000000" w:themeColor="text1"/>
          <w:szCs w:val="24"/>
        </w:rPr>
        <w:t xml:space="preserve"> omaniku või tema pärija taotluse alusel, kui</w:t>
      </w:r>
      <w:r w:rsidR="00982E67" w:rsidRPr="00F72F3E">
        <w:rPr>
          <w:color w:val="000000" w:themeColor="text1"/>
          <w:szCs w:val="24"/>
        </w:rPr>
        <w:t xml:space="preserve"> isik kinnitab, et</w:t>
      </w:r>
      <w:ins w:id="66" w:author="Mari Koik" w:date="2024-06-05T10:51:00Z">
        <w:r w:rsidR="00BC607F" w:rsidRPr="00BC607F">
          <w:rPr>
            <w:color w:val="000000" w:themeColor="text1"/>
            <w:szCs w:val="24"/>
          </w:rPr>
          <w:t xml:space="preserve"> </w:t>
        </w:r>
        <w:r w:rsidR="00BC607F" w:rsidRPr="00F72F3E">
          <w:rPr>
            <w:color w:val="000000" w:themeColor="text1"/>
            <w:szCs w:val="24"/>
          </w:rPr>
          <w:t>käesoleva paragrahvi lõike 6 punktis 2 nimetatud sõiduk</w:t>
        </w:r>
      </w:ins>
      <w:r w:rsidRPr="00F72F3E">
        <w:rPr>
          <w:color w:val="000000" w:themeColor="text1"/>
          <w:szCs w:val="24"/>
        </w:rPr>
        <w:t>:</w:t>
      </w:r>
    </w:p>
    <w:p w14:paraId="30A8F2B7" w14:textId="29BCC244" w:rsidR="00CE1785" w:rsidRPr="00F72F3E" w:rsidRDefault="17244502" w:rsidP="00F72F3E">
      <w:pPr>
        <w:spacing w:after="0" w:line="240" w:lineRule="auto"/>
        <w:rPr>
          <w:szCs w:val="24"/>
        </w:rPr>
      </w:pPr>
      <w:r w:rsidRPr="00F72F3E">
        <w:rPr>
          <w:color w:val="000000" w:themeColor="text1"/>
          <w:szCs w:val="24"/>
        </w:rPr>
        <w:t>1)</w:t>
      </w:r>
      <w:r w:rsidR="00190A38" w:rsidRPr="00F72F3E">
        <w:rPr>
          <w:color w:val="000000" w:themeColor="text1"/>
          <w:szCs w:val="24"/>
        </w:rPr>
        <w:t> </w:t>
      </w:r>
      <w:bookmarkStart w:id="67" w:name="_Hlk166771455"/>
      <w:del w:id="68" w:author="Mari Koik" w:date="2024-06-05T10:51:00Z">
        <w:r w:rsidRPr="00F72F3E" w:rsidDel="00BC607F">
          <w:rPr>
            <w:color w:val="000000" w:themeColor="text1"/>
            <w:szCs w:val="24"/>
          </w:rPr>
          <w:delText>käesoleva paragrahvi lõike 6 punktis 2 nimetatud sõiduk</w:delText>
        </w:r>
      </w:del>
      <w:del w:id="69" w:author="Mari Koik" w:date="2024-06-05T10:50:00Z">
        <w:r w:rsidR="00FA0589" w:rsidRPr="00F72F3E" w:rsidDel="00BC607F">
          <w:rPr>
            <w:color w:val="000000" w:themeColor="text1"/>
            <w:szCs w:val="24"/>
          </w:rPr>
          <w:delText>i</w:delText>
        </w:r>
      </w:del>
      <w:r w:rsidR="00F72F3E" w:rsidRPr="00F72F3E">
        <w:rPr>
          <w:color w:val="000000" w:themeColor="text1"/>
          <w:szCs w:val="24"/>
        </w:rPr>
        <w:t xml:space="preserve"> </w:t>
      </w:r>
      <w:r w:rsidRPr="00F72F3E">
        <w:rPr>
          <w:color w:val="000000" w:themeColor="text1"/>
          <w:szCs w:val="24"/>
        </w:rPr>
        <w:t xml:space="preserve">on võõrandatud, </w:t>
      </w:r>
      <w:del w:id="70" w:author="Mari Koik" w:date="2024-06-05T16:24:00Z">
        <w:r w:rsidRPr="00F72F3E" w:rsidDel="00902F5C">
          <w:rPr>
            <w:color w:val="000000" w:themeColor="text1"/>
            <w:szCs w:val="24"/>
          </w:rPr>
          <w:delText xml:space="preserve">see </w:delText>
        </w:r>
      </w:del>
      <w:r w:rsidRPr="00F72F3E">
        <w:rPr>
          <w:color w:val="000000" w:themeColor="text1"/>
          <w:szCs w:val="24"/>
        </w:rPr>
        <w:t xml:space="preserve">ei ole tema valduses, </w:t>
      </w:r>
      <w:r w:rsidR="00E0497B" w:rsidRPr="00F72F3E">
        <w:rPr>
          <w:color w:val="000000" w:themeColor="text1"/>
          <w:szCs w:val="24"/>
        </w:rPr>
        <w:t>võõrandamis</w:t>
      </w:r>
      <w:r w:rsidRPr="00F72F3E">
        <w:rPr>
          <w:color w:val="000000" w:themeColor="text1"/>
          <w:szCs w:val="24"/>
        </w:rPr>
        <w:t>leping ei ole säilinud ning omandaja ei ole ettenähtud aja jooksul esitanud taotlust registriandmete muutmiseks</w:t>
      </w:r>
      <w:bookmarkEnd w:id="67"/>
      <w:r w:rsidR="002A2B51" w:rsidRPr="00F72F3E">
        <w:rPr>
          <w:color w:val="000000" w:themeColor="text1"/>
          <w:szCs w:val="24"/>
        </w:rPr>
        <w:t xml:space="preserve"> või</w:t>
      </w:r>
    </w:p>
    <w:p w14:paraId="3AAB0509" w14:textId="147EFBC5" w:rsidR="00FA0589" w:rsidRPr="00F72F3E" w:rsidRDefault="17244502" w:rsidP="00F72F3E">
      <w:pPr>
        <w:spacing w:after="0" w:line="240" w:lineRule="auto"/>
        <w:rPr>
          <w:color w:val="000000" w:themeColor="text1"/>
          <w:szCs w:val="24"/>
        </w:rPr>
      </w:pPr>
      <w:r w:rsidRPr="00F72F3E">
        <w:rPr>
          <w:color w:val="000000" w:themeColor="text1"/>
          <w:szCs w:val="24"/>
        </w:rPr>
        <w:t>2)</w:t>
      </w:r>
      <w:r w:rsidR="00190A38" w:rsidRPr="00F72F3E">
        <w:rPr>
          <w:color w:val="000000" w:themeColor="text1"/>
          <w:szCs w:val="24"/>
        </w:rPr>
        <w:t> </w:t>
      </w:r>
      <w:bookmarkStart w:id="71" w:name="_Hlk166772210"/>
      <w:del w:id="72" w:author="Mari Koik" w:date="2024-06-05T10:51:00Z">
        <w:r w:rsidRPr="00F72F3E" w:rsidDel="00BC607F">
          <w:rPr>
            <w:color w:val="000000" w:themeColor="text1"/>
            <w:szCs w:val="24"/>
          </w:rPr>
          <w:delText>käesoleva paragrahvi lõike 6 punktis 2 nimetatud sõiduk</w:delText>
        </w:r>
      </w:del>
      <w:r w:rsidRPr="00F72F3E">
        <w:rPr>
          <w:color w:val="000000" w:themeColor="text1"/>
          <w:szCs w:val="24"/>
        </w:rPr>
        <w:t xml:space="preserve"> on hävinenud ja seda ei saa nõuetekohaselt lammutada</w:t>
      </w:r>
      <w:bookmarkEnd w:id="71"/>
      <w:r w:rsidRPr="00F72F3E">
        <w:rPr>
          <w:color w:val="000000" w:themeColor="text1"/>
          <w:szCs w:val="24"/>
        </w:rPr>
        <w:t>.</w:t>
      </w:r>
      <w:r w:rsidR="007848D4" w:rsidRPr="00F72F3E">
        <w:rPr>
          <w:color w:val="000000" w:themeColor="text1"/>
          <w:szCs w:val="24"/>
        </w:rPr>
        <w:t>“;</w:t>
      </w:r>
    </w:p>
    <w:p w14:paraId="7A345377" w14:textId="77777777" w:rsidR="00FA0589" w:rsidRPr="00F72F3E" w:rsidRDefault="00FA0589" w:rsidP="00F72F3E">
      <w:pPr>
        <w:spacing w:after="0" w:line="240" w:lineRule="auto"/>
        <w:rPr>
          <w:color w:val="000000" w:themeColor="text1"/>
          <w:szCs w:val="24"/>
        </w:rPr>
      </w:pPr>
    </w:p>
    <w:p w14:paraId="78FED100" w14:textId="77777777" w:rsidR="007848D4" w:rsidRPr="00F72F3E" w:rsidRDefault="007848D4" w:rsidP="00F72F3E">
      <w:pPr>
        <w:spacing w:after="0" w:line="240" w:lineRule="auto"/>
        <w:rPr>
          <w:szCs w:val="24"/>
        </w:rPr>
      </w:pPr>
      <w:r w:rsidRPr="00F72F3E">
        <w:rPr>
          <w:b/>
          <w:bCs/>
          <w:szCs w:val="24"/>
        </w:rPr>
        <w:t xml:space="preserve">2) </w:t>
      </w:r>
      <w:r w:rsidRPr="00F72F3E">
        <w:rPr>
          <w:szCs w:val="24"/>
        </w:rPr>
        <w:t>paragrahvi 77 täiendatakse lõikega 6</w:t>
      </w:r>
      <w:r w:rsidRPr="00F72F3E">
        <w:rPr>
          <w:szCs w:val="24"/>
          <w:vertAlign w:val="superscript"/>
        </w:rPr>
        <w:t>2</w:t>
      </w:r>
      <w:r w:rsidRPr="00F72F3E">
        <w:rPr>
          <w:szCs w:val="24"/>
        </w:rPr>
        <w:t xml:space="preserve"> järgmises sõnastuses:</w:t>
      </w:r>
    </w:p>
    <w:p w14:paraId="57F7E13F" w14:textId="77777777" w:rsidR="007848D4" w:rsidRPr="00F72F3E" w:rsidRDefault="007848D4" w:rsidP="00F72F3E">
      <w:pPr>
        <w:spacing w:after="0" w:line="240" w:lineRule="auto"/>
        <w:rPr>
          <w:color w:val="000000" w:themeColor="text1"/>
          <w:szCs w:val="24"/>
        </w:rPr>
      </w:pPr>
    </w:p>
    <w:p w14:paraId="734528E4" w14:textId="2DE17E7B" w:rsidR="00FA0589" w:rsidRPr="00F72F3E" w:rsidRDefault="007848D4" w:rsidP="00F72F3E">
      <w:pPr>
        <w:spacing w:after="0" w:line="240" w:lineRule="auto"/>
        <w:rPr>
          <w:szCs w:val="24"/>
        </w:rPr>
      </w:pPr>
      <w:r w:rsidRPr="00F72F3E">
        <w:rPr>
          <w:color w:val="000000" w:themeColor="text1"/>
          <w:szCs w:val="24"/>
        </w:rPr>
        <w:t>„</w:t>
      </w:r>
      <w:r w:rsidR="00FA0589" w:rsidRPr="00F72F3E">
        <w:rPr>
          <w:color w:val="000000" w:themeColor="text1"/>
          <w:szCs w:val="24"/>
        </w:rPr>
        <w:t>(6</w:t>
      </w:r>
      <w:r w:rsidR="00FA0589" w:rsidRPr="00F72F3E">
        <w:rPr>
          <w:color w:val="000000" w:themeColor="text1"/>
          <w:szCs w:val="24"/>
          <w:vertAlign w:val="superscript"/>
        </w:rPr>
        <w:t>2</w:t>
      </w:r>
      <w:r w:rsidR="00FA0589" w:rsidRPr="00F72F3E">
        <w:rPr>
          <w:color w:val="000000" w:themeColor="text1"/>
          <w:szCs w:val="24"/>
        </w:rPr>
        <w:t>)</w:t>
      </w:r>
      <w:r w:rsidR="00040942" w:rsidRPr="00F72F3E">
        <w:rPr>
          <w:color w:val="000000" w:themeColor="text1"/>
          <w:szCs w:val="24"/>
        </w:rPr>
        <w:t> </w:t>
      </w:r>
      <w:commentRangeStart w:id="73"/>
      <w:r w:rsidR="000020CD" w:rsidRPr="00F72F3E">
        <w:rPr>
          <w:color w:val="000000" w:themeColor="text1"/>
          <w:szCs w:val="24"/>
        </w:rPr>
        <w:t>S</w:t>
      </w:r>
      <w:r w:rsidR="00FA0589" w:rsidRPr="00F72F3E">
        <w:rPr>
          <w:color w:val="000000" w:themeColor="text1"/>
          <w:szCs w:val="24"/>
        </w:rPr>
        <w:t xml:space="preserve">õiduk </w:t>
      </w:r>
      <w:commentRangeEnd w:id="73"/>
      <w:r w:rsidR="00C274C1">
        <w:rPr>
          <w:rStyle w:val="Kommentaariviide"/>
        </w:rPr>
        <w:commentReference w:id="73"/>
      </w:r>
      <w:r w:rsidR="00FA0589" w:rsidRPr="00F72F3E">
        <w:rPr>
          <w:color w:val="000000" w:themeColor="text1"/>
          <w:szCs w:val="24"/>
        </w:rPr>
        <w:t xml:space="preserve">loetakse kadunud sõidukiks ja </w:t>
      </w:r>
      <w:del w:id="74" w:author="Mari Koik" w:date="2024-06-05T10:51:00Z">
        <w:r w:rsidR="00FA0589" w:rsidRPr="00F72F3E" w:rsidDel="00BC607F">
          <w:rPr>
            <w:color w:val="000000" w:themeColor="text1"/>
            <w:szCs w:val="24"/>
          </w:rPr>
          <w:delText xml:space="preserve">kustutatakse </w:delText>
        </w:r>
      </w:del>
      <w:r w:rsidR="00FA0589" w:rsidRPr="00F72F3E">
        <w:rPr>
          <w:color w:val="000000" w:themeColor="text1"/>
          <w:szCs w:val="24"/>
        </w:rPr>
        <w:t xml:space="preserve">Transpordiameti </w:t>
      </w:r>
      <w:ins w:id="75" w:author="Mari Koik" w:date="2024-06-05T10:51:00Z">
        <w:r w:rsidR="00BC607F" w:rsidRPr="00F72F3E">
          <w:rPr>
            <w:color w:val="000000" w:themeColor="text1"/>
            <w:szCs w:val="24"/>
          </w:rPr>
          <w:t>kustuta</w:t>
        </w:r>
        <w:r w:rsidR="00BC607F">
          <w:rPr>
            <w:color w:val="000000" w:themeColor="text1"/>
            <w:szCs w:val="24"/>
          </w:rPr>
          <w:t>b</w:t>
        </w:r>
      </w:ins>
      <w:del w:id="76" w:author="Mari Koik" w:date="2024-06-05T10:51:00Z">
        <w:r w:rsidR="00FA0589" w:rsidRPr="00F72F3E" w:rsidDel="00BC607F">
          <w:rPr>
            <w:color w:val="000000" w:themeColor="text1"/>
            <w:szCs w:val="24"/>
          </w:rPr>
          <w:delText>poolt</w:delText>
        </w:r>
      </w:del>
      <w:ins w:id="77" w:author="Mari Koik" w:date="2024-06-05T10:51:00Z">
        <w:r w:rsidR="00BC607F">
          <w:rPr>
            <w:color w:val="000000" w:themeColor="text1"/>
            <w:szCs w:val="24"/>
          </w:rPr>
          <w:t xml:space="preserve"> selle</w:t>
        </w:r>
      </w:ins>
      <w:r w:rsidR="00FA0589" w:rsidRPr="00F72F3E">
        <w:rPr>
          <w:color w:val="000000" w:themeColor="text1"/>
          <w:szCs w:val="24"/>
        </w:rPr>
        <w:t xml:space="preserve"> liiklusregistrist</w:t>
      </w:r>
      <w:commentRangeStart w:id="78"/>
      <w:ins w:id="79" w:author="Mari Koik" w:date="2024-06-05T10:52:00Z">
        <w:r w:rsidR="00BC607F">
          <w:rPr>
            <w:color w:val="000000" w:themeColor="text1"/>
            <w:szCs w:val="24"/>
          </w:rPr>
          <w:t>,</w:t>
        </w:r>
      </w:ins>
      <w:r w:rsidR="00DE09EE" w:rsidRPr="00F72F3E">
        <w:rPr>
          <w:color w:val="000000" w:themeColor="text1"/>
          <w:szCs w:val="24"/>
        </w:rPr>
        <w:t xml:space="preserve"> </w:t>
      </w:r>
      <w:commentRangeEnd w:id="78"/>
      <w:r w:rsidR="009456ED">
        <w:rPr>
          <w:rStyle w:val="Kommentaariviide"/>
        </w:rPr>
        <w:commentReference w:id="78"/>
      </w:r>
      <w:r w:rsidR="00DE09EE" w:rsidRPr="00F72F3E">
        <w:rPr>
          <w:color w:val="000000" w:themeColor="text1"/>
          <w:szCs w:val="24"/>
        </w:rPr>
        <w:t>kui</w:t>
      </w:r>
      <w:r w:rsidR="00FA0589" w:rsidRPr="00F72F3E">
        <w:rPr>
          <w:color w:val="000000" w:themeColor="text1"/>
          <w:szCs w:val="24"/>
        </w:rPr>
        <w:t>:</w:t>
      </w:r>
    </w:p>
    <w:p w14:paraId="2164F965" w14:textId="3DF60E64" w:rsidR="00DE09EE" w:rsidRPr="00F72F3E" w:rsidRDefault="00DE09EE" w:rsidP="00F72F3E">
      <w:pPr>
        <w:spacing w:after="0" w:line="240" w:lineRule="auto"/>
        <w:rPr>
          <w:color w:val="000000" w:themeColor="text1"/>
          <w:szCs w:val="24"/>
        </w:rPr>
      </w:pPr>
      <w:r w:rsidRPr="00F72F3E">
        <w:rPr>
          <w:color w:val="000000" w:themeColor="text1"/>
          <w:szCs w:val="24"/>
        </w:rPr>
        <w:t xml:space="preserve">1) registrisse omanikuna kantud </w:t>
      </w:r>
      <w:r w:rsidR="00FA0589" w:rsidRPr="00F72F3E">
        <w:rPr>
          <w:color w:val="000000" w:themeColor="text1"/>
          <w:szCs w:val="24"/>
        </w:rPr>
        <w:t>füüsilisest isikust omaniku surmast on möödunud vähemalt seitse aastat või</w:t>
      </w:r>
      <w:r w:rsidRPr="00F72F3E">
        <w:rPr>
          <w:color w:val="000000" w:themeColor="text1"/>
          <w:szCs w:val="24"/>
        </w:rPr>
        <w:t xml:space="preserve"> registrisse omanikuna kantud</w:t>
      </w:r>
      <w:r w:rsidR="00FA0589" w:rsidRPr="00F72F3E">
        <w:rPr>
          <w:color w:val="000000" w:themeColor="text1"/>
          <w:szCs w:val="24"/>
        </w:rPr>
        <w:t xml:space="preserve"> juriidili</w:t>
      </w:r>
      <w:r w:rsidRPr="00F72F3E">
        <w:rPr>
          <w:color w:val="000000" w:themeColor="text1"/>
          <w:szCs w:val="24"/>
        </w:rPr>
        <w:t>ne</w:t>
      </w:r>
      <w:r w:rsidR="00FA0589" w:rsidRPr="00F72F3E">
        <w:rPr>
          <w:color w:val="000000" w:themeColor="text1"/>
          <w:szCs w:val="24"/>
        </w:rPr>
        <w:t xml:space="preserve"> isik on olnud äriregistrist kustutatud vähemalt üks aasta</w:t>
      </w:r>
      <w:r w:rsidRPr="00F72F3E">
        <w:rPr>
          <w:color w:val="000000" w:themeColor="text1"/>
          <w:szCs w:val="24"/>
        </w:rPr>
        <w:t>;</w:t>
      </w:r>
    </w:p>
    <w:p w14:paraId="7A9E58DD" w14:textId="2542DB57" w:rsidR="00CE1785" w:rsidRPr="00F72F3E" w:rsidRDefault="00DE09EE" w:rsidP="00F72F3E">
      <w:pPr>
        <w:spacing w:after="0" w:line="240" w:lineRule="auto"/>
        <w:rPr>
          <w:szCs w:val="24"/>
        </w:rPr>
      </w:pPr>
      <w:r w:rsidRPr="00F72F3E">
        <w:rPr>
          <w:color w:val="000000" w:themeColor="text1"/>
          <w:szCs w:val="24"/>
        </w:rPr>
        <w:t>2)</w:t>
      </w:r>
      <w:r w:rsidR="00040942" w:rsidRPr="00F72F3E">
        <w:rPr>
          <w:color w:val="202020"/>
          <w:szCs w:val="24"/>
          <w:shd w:val="clear" w:color="auto" w:fill="FFFFFF"/>
        </w:rPr>
        <w:t> </w:t>
      </w:r>
      <w:r w:rsidRPr="00F72F3E">
        <w:rPr>
          <w:color w:val="202020"/>
          <w:szCs w:val="24"/>
          <w:shd w:val="clear" w:color="auto" w:fill="FFFFFF"/>
        </w:rPr>
        <w:t xml:space="preserve">käesoleva paragrahvi lõike 8 punkti </w:t>
      </w:r>
      <w:r w:rsidRPr="00902F5C">
        <w:rPr>
          <w:color w:val="202020"/>
          <w:szCs w:val="24"/>
          <w:shd w:val="clear" w:color="auto" w:fill="FFFFFF"/>
        </w:rPr>
        <w:t>2 alusel ajutiselt kustutatud</w:t>
      </w:r>
      <w:r w:rsidRPr="00F72F3E">
        <w:rPr>
          <w:color w:val="202020"/>
          <w:szCs w:val="24"/>
          <w:shd w:val="clear" w:color="auto" w:fill="FFFFFF"/>
        </w:rPr>
        <w:t xml:space="preserve"> sõiduki kohta </w:t>
      </w:r>
      <w:r w:rsidR="00040942" w:rsidRPr="00F72F3E">
        <w:rPr>
          <w:color w:val="202020"/>
          <w:szCs w:val="24"/>
          <w:shd w:val="clear" w:color="auto" w:fill="FFFFFF"/>
        </w:rPr>
        <w:t>edastatakse</w:t>
      </w:r>
      <w:r w:rsidRPr="00F72F3E">
        <w:rPr>
          <w:color w:val="202020"/>
          <w:szCs w:val="24"/>
          <w:shd w:val="clear" w:color="auto" w:fill="FFFFFF"/>
        </w:rPr>
        <w:t xml:space="preserve"> Transpordiametile teave, et</w:t>
      </w:r>
      <w:r w:rsidR="00040942" w:rsidRPr="00F72F3E">
        <w:rPr>
          <w:color w:val="202020"/>
          <w:szCs w:val="24"/>
          <w:shd w:val="clear" w:color="auto" w:fill="FFFFFF"/>
        </w:rPr>
        <w:t xml:space="preserve"> tagaotsimine on lõpetatud ja</w:t>
      </w:r>
      <w:r w:rsidRPr="00F72F3E">
        <w:rPr>
          <w:color w:val="202020"/>
          <w:szCs w:val="24"/>
          <w:shd w:val="clear" w:color="auto" w:fill="FFFFFF"/>
        </w:rPr>
        <w:t xml:space="preserve"> sõidukit ei leitud</w:t>
      </w:r>
      <w:r w:rsidR="00FA0589" w:rsidRPr="00F72F3E">
        <w:rPr>
          <w:color w:val="000000" w:themeColor="text1"/>
          <w:szCs w:val="24"/>
        </w:rPr>
        <w:t>.</w:t>
      </w:r>
      <w:r w:rsidR="17244502" w:rsidRPr="00F72F3E">
        <w:rPr>
          <w:color w:val="000000" w:themeColor="text1"/>
          <w:szCs w:val="24"/>
        </w:rPr>
        <w:t>“;</w:t>
      </w:r>
    </w:p>
    <w:p w14:paraId="1B6805B7" w14:textId="5A6661CB" w:rsidR="00CE1785" w:rsidRPr="00F72F3E" w:rsidRDefault="00CE1785" w:rsidP="00F72F3E">
      <w:pPr>
        <w:spacing w:after="0" w:line="240" w:lineRule="auto"/>
        <w:rPr>
          <w:szCs w:val="24"/>
        </w:rPr>
      </w:pPr>
    </w:p>
    <w:p w14:paraId="111EEB82" w14:textId="7F2721DB" w:rsidR="00B76826" w:rsidRPr="00F72F3E" w:rsidRDefault="007848D4" w:rsidP="00F72F3E">
      <w:pPr>
        <w:spacing w:after="0" w:line="240" w:lineRule="auto"/>
        <w:rPr>
          <w:color w:val="000000" w:themeColor="text1"/>
          <w:szCs w:val="24"/>
        </w:rPr>
      </w:pPr>
      <w:r w:rsidRPr="00F72F3E">
        <w:rPr>
          <w:b/>
          <w:bCs/>
          <w:szCs w:val="24"/>
        </w:rPr>
        <w:t>3</w:t>
      </w:r>
      <w:r w:rsidR="17244502" w:rsidRPr="00F72F3E">
        <w:rPr>
          <w:b/>
          <w:bCs/>
          <w:szCs w:val="24"/>
        </w:rPr>
        <w:t>)</w:t>
      </w:r>
      <w:r w:rsidR="17244502" w:rsidRPr="00F72F3E">
        <w:rPr>
          <w:szCs w:val="24"/>
        </w:rPr>
        <w:t xml:space="preserve"> </w:t>
      </w:r>
      <w:r w:rsidR="00B76826" w:rsidRPr="00F72F3E">
        <w:rPr>
          <w:color w:val="000000" w:themeColor="text1"/>
          <w:szCs w:val="24"/>
        </w:rPr>
        <w:t>paragrahvi 77 lõige 7 muudetakse ja sõnastatakse järgmiselt:</w:t>
      </w:r>
    </w:p>
    <w:p w14:paraId="46D6E664" w14:textId="77777777" w:rsidR="00B76826" w:rsidRPr="00F72F3E" w:rsidRDefault="00B76826" w:rsidP="00F72F3E">
      <w:pPr>
        <w:spacing w:after="0" w:line="240" w:lineRule="auto"/>
        <w:rPr>
          <w:szCs w:val="24"/>
        </w:rPr>
      </w:pPr>
    </w:p>
    <w:p w14:paraId="63EE7780" w14:textId="48CE3B44" w:rsidR="00B76826" w:rsidRPr="00F72F3E" w:rsidRDefault="00B76826" w:rsidP="00F72F3E">
      <w:pPr>
        <w:spacing w:after="0" w:line="240" w:lineRule="auto"/>
        <w:rPr>
          <w:color w:val="202020"/>
          <w:szCs w:val="24"/>
          <w:shd w:val="clear" w:color="auto" w:fill="FFFFFF"/>
        </w:rPr>
      </w:pPr>
      <w:r w:rsidRPr="00F72F3E">
        <w:rPr>
          <w:szCs w:val="24"/>
        </w:rPr>
        <w:t>„</w:t>
      </w:r>
      <w:r w:rsidRPr="00F72F3E">
        <w:rPr>
          <w:color w:val="202020"/>
          <w:szCs w:val="24"/>
          <w:shd w:val="clear" w:color="auto" w:fill="FFFFFF"/>
        </w:rPr>
        <w:t>(7)</w:t>
      </w:r>
      <w:r w:rsidR="00F72F3E">
        <w:rPr>
          <w:color w:val="202020"/>
          <w:szCs w:val="24"/>
          <w:shd w:val="clear" w:color="auto" w:fill="FFFFFF"/>
        </w:rPr>
        <w:t> </w:t>
      </w:r>
      <w:r w:rsidRPr="00F72F3E">
        <w:rPr>
          <w:color w:val="202020"/>
          <w:szCs w:val="24"/>
          <w:shd w:val="clear" w:color="auto" w:fill="FFFFFF"/>
        </w:rPr>
        <w:t xml:space="preserve">Mootorsõiduki või selle haagise võib omaniku või tema esindaja taotluse alusel ajutiselt registrist kustutada </w:t>
      </w:r>
      <w:bookmarkStart w:id="80" w:name="_Hlk167454256"/>
      <w:r w:rsidRPr="00F72F3E">
        <w:rPr>
          <w:color w:val="202020"/>
          <w:szCs w:val="24"/>
          <w:shd w:val="clear" w:color="auto" w:fill="FFFFFF"/>
        </w:rPr>
        <w:t>1–24</w:t>
      </w:r>
      <w:r w:rsidR="00F72F3E">
        <w:rPr>
          <w:color w:val="202020"/>
          <w:szCs w:val="24"/>
          <w:shd w:val="clear" w:color="auto" w:fill="FFFFFF"/>
        </w:rPr>
        <w:t xml:space="preserve"> </w:t>
      </w:r>
      <w:bookmarkEnd w:id="80"/>
      <w:r w:rsidRPr="00F72F3E">
        <w:rPr>
          <w:color w:val="202020"/>
          <w:szCs w:val="24"/>
          <w:shd w:val="clear" w:color="auto" w:fill="FFFFFF"/>
        </w:rPr>
        <w:t xml:space="preserve">kuuks, </w:t>
      </w:r>
      <w:commentRangeStart w:id="81"/>
      <w:r w:rsidRPr="00F72F3E">
        <w:rPr>
          <w:color w:val="202020"/>
          <w:szCs w:val="24"/>
          <w:shd w:val="clear" w:color="auto" w:fill="FFFFFF"/>
        </w:rPr>
        <w:t xml:space="preserve">vanasõidukina tunnustamata </w:t>
      </w:r>
      <w:commentRangeEnd w:id="81"/>
      <w:r w:rsidR="00700C39">
        <w:rPr>
          <w:rStyle w:val="Kommentaariviide"/>
        </w:rPr>
        <w:commentReference w:id="81"/>
      </w:r>
      <w:r w:rsidRPr="00F72F3E">
        <w:rPr>
          <w:color w:val="202020"/>
          <w:szCs w:val="24"/>
          <w:shd w:val="clear" w:color="auto" w:fill="FFFFFF"/>
        </w:rPr>
        <w:t xml:space="preserve">ajaloolise väärtusega sõiduki </w:t>
      </w:r>
      <w:r w:rsidR="00780D96">
        <w:rPr>
          <w:color w:val="202020"/>
          <w:szCs w:val="24"/>
          <w:shd w:val="clear" w:color="auto" w:fill="FFFFFF"/>
        </w:rPr>
        <w:br/>
      </w:r>
      <w:r w:rsidRPr="00F72F3E">
        <w:rPr>
          <w:color w:val="202020"/>
          <w:szCs w:val="24"/>
          <w:shd w:val="clear" w:color="auto" w:fill="FFFFFF"/>
        </w:rPr>
        <w:t>1</w:t>
      </w:r>
      <w:r w:rsidR="007A552A">
        <w:rPr>
          <w:color w:val="202020"/>
          <w:szCs w:val="24"/>
          <w:shd w:val="clear" w:color="auto" w:fill="FFFFFF"/>
        </w:rPr>
        <w:t>‒</w:t>
      </w:r>
      <w:r w:rsidRPr="00F72F3E">
        <w:rPr>
          <w:color w:val="202020"/>
          <w:szCs w:val="24"/>
          <w:shd w:val="clear" w:color="auto" w:fill="FFFFFF"/>
        </w:rPr>
        <w:t xml:space="preserve">60 kuuks ja vanasõiduki </w:t>
      </w:r>
      <w:del w:id="82" w:author="Mari Koik" w:date="2024-06-05T10:53:00Z">
        <w:r w:rsidRPr="00F72F3E" w:rsidDel="00BC607F">
          <w:rPr>
            <w:color w:val="202020"/>
            <w:szCs w:val="24"/>
            <w:shd w:val="clear" w:color="auto" w:fill="FFFFFF"/>
          </w:rPr>
          <w:delText xml:space="preserve">ühest </w:delText>
        </w:r>
      </w:del>
      <w:ins w:id="83" w:author="Mari Koik" w:date="2024-06-05T10:53:00Z">
        <w:r w:rsidR="00BC607F" w:rsidRPr="00F72F3E">
          <w:rPr>
            <w:color w:val="202020"/>
            <w:szCs w:val="24"/>
            <w:shd w:val="clear" w:color="auto" w:fill="FFFFFF"/>
          </w:rPr>
          <w:t>ühe</w:t>
        </w:r>
        <w:r w:rsidR="00BC607F">
          <w:rPr>
            <w:color w:val="202020"/>
            <w:szCs w:val="24"/>
            <w:shd w:val="clear" w:color="auto" w:fill="FFFFFF"/>
          </w:rPr>
          <w:t>ks</w:t>
        </w:r>
        <w:r w:rsidR="00BC607F" w:rsidRPr="00F72F3E">
          <w:rPr>
            <w:color w:val="202020"/>
            <w:szCs w:val="24"/>
            <w:shd w:val="clear" w:color="auto" w:fill="FFFFFF"/>
          </w:rPr>
          <w:t xml:space="preserve"> </w:t>
        </w:r>
      </w:ins>
      <w:del w:id="84" w:author="Mari Koik" w:date="2024-06-05T10:53:00Z">
        <w:r w:rsidRPr="00F72F3E" w:rsidDel="00BC607F">
          <w:rPr>
            <w:color w:val="202020"/>
            <w:szCs w:val="24"/>
            <w:shd w:val="clear" w:color="auto" w:fill="FFFFFF"/>
          </w:rPr>
          <w:delText xml:space="preserve">kuust </w:delText>
        </w:r>
      </w:del>
      <w:ins w:id="85" w:author="Mari Koik" w:date="2024-06-05T10:53:00Z">
        <w:r w:rsidR="00BC607F" w:rsidRPr="00F72F3E">
          <w:rPr>
            <w:color w:val="202020"/>
            <w:szCs w:val="24"/>
            <w:shd w:val="clear" w:color="auto" w:fill="FFFFFF"/>
          </w:rPr>
          <w:t>kuu</w:t>
        </w:r>
        <w:r w:rsidR="00BC607F">
          <w:rPr>
            <w:color w:val="202020"/>
            <w:szCs w:val="24"/>
            <w:shd w:val="clear" w:color="auto" w:fill="FFFFFF"/>
          </w:rPr>
          <w:t>ks</w:t>
        </w:r>
        <w:r w:rsidR="00BC607F" w:rsidRPr="00F72F3E">
          <w:rPr>
            <w:color w:val="202020"/>
            <w:szCs w:val="24"/>
            <w:shd w:val="clear" w:color="auto" w:fill="FFFFFF"/>
          </w:rPr>
          <w:t xml:space="preserve"> </w:t>
        </w:r>
      </w:ins>
      <w:r w:rsidRPr="00F72F3E">
        <w:rPr>
          <w:color w:val="202020"/>
          <w:szCs w:val="24"/>
          <w:shd w:val="clear" w:color="auto" w:fill="FFFFFF"/>
        </w:rPr>
        <w:t xml:space="preserve">kuni vanasõidukina tunnustamise tähtaja lõpuni. </w:t>
      </w:r>
      <w:commentRangeStart w:id="86"/>
      <w:r w:rsidRPr="00F72F3E">
        <w:rPr>
          <w:color w:val="202020"/>
          <w:szCs w:val="24"/>
          <w:shd w:val="clear" w:color="auto" w:fill="FFFFFF"/>
        </w:rPr>
        <w:t xml:space="preserve">Ajutiselt </w:t>
      </w:r>
      <w:del w:id="87" w:author="Mari Koik" w:date="2024-06-07T12:47:00Z">
        <w:r w:rsidRPr="00F72F3E" w:rsidDel="000E2DE3">
          <w:rPr>
            <w:color w:val="202020"/>
            <w:szCs w:val="24"/>
            <w:shd w:val="clear" w:color="auto" w:fill="FFFFFF"/>
          </w:rPr>
          <w:delText xml:space="preserve">registrist </w:delText>
        </w:r>
      </w:del>
      <w:r w:rsidRPr="00F72F3E">
        <w:rPr>
          <w:color w:val="202020"/>
          <w:szCs w:val="24"/>
          <w:shd w:val="clear" w:color="auto" w:fill="FFFFFF"/>
        </w:rPr>
        <w:t xml:space="preserve">kustutatud </w:t>
      </w:r>
      <w:commentRangeEnd w:id="86"/>
      <w:r w:rsidR="000E2DE3">
        <w:rPr>
          <w:rStyle w:val="Kommentaariviide"/>
        </w:rPr>
        <w:commentReference w:id="86"/>
      </w:r>
      <w:r w:rsidRPr="00F72F3E">
        <w:rPr>
          <w:color w:val="202020"/>
          <w:szCs w:val="24"/>
          <w:shd w:val="clear" w:color="auto" w:fill="FFFFFF"/>
        </w:rPr>
        <w:t xml:space="preserve">mootorsõiduki või selle haagise </w:t>
      </w:r>
      <w:del w:id="88" w:author="Mari Koik" w:date="2024-06-07T12:48:00Z">
        <w:r w:rsidRPr="00F72F3E" w:rsidDel="000E2DE3">
          <w:rPr>
            <w:color w:val="202020"/>
            <w:szCs w:val="24"/>
            <w:shd w:val="clear" w:color="auto" w:fill="FFFFFF"/>
          </w:rPr>
          <w:delText xml:space="preserve">registrist </w:delText>
        </w:r>
      </w:del>
      <w:r w:rsidRPr="00F72F3E">
        <w:rPr>
          <w:color w:val="202020"/>
          <w:szCs w:val="24"/>
          <w:shd w:val="clear" w:color="auto" w:fill="FFFFFF"/>
        </w:rPr>
        <w:t>ajutiselt kustutamise lõpetamisel või ajutiselt kustutamise tähtaja möödumisel loetakse sõiduk registris olevaks.“;</w:t>
      </w:r>
    </w:p>
    <w:p w14:paraId="05CB51D5" w14:textId="77777777" w:rsidR="00B76826" w:rsidRPr="00F72F3E" w:rsidRDefault="00B76826" w:rsidP="00F72F3E">
      <w:pPr>
        <w:spacing w:after="0" w:line="240" w:lineRule="auto"/>
        <w:rPr>
          <w:szCs w:val="24"/>
        </w:rPr>
      </w:pPr>
    </w:p>
    <w:p w14:paraId="788C3260" w14:textId="76E57F13" w:rsidR="00CE1785" w:rsidRPr="00F72F3E" w:rsidRDefault="007848D4" w:rsidP="00F72F3E">
      <w:pPr>
        <w:spacing w:after="0" w:line="240" w:lineRule="auto"/>
        <w:rPr>
          <w:szCs w:val="24"/>
        </w:rPr>
      </w:pPr>
      <w:r w:rsidRPr="00F72F3E">
        <w:rPr>
          <w:b/>
          <w:bCs/>
          <w:szCs w:val="24"/>
        </w:rPr>
        <w:t>4</w:t>
      </w:r>
      <w:r w:rsidR="00B76826" w:rsidRPr="00F72F3E">
        <w:rPr>
          <w:b/>
          <w:bCs/>
          <w:szCs w:val="24"/>
        </w:rPr>
        <w:t>) </w:t>
      </w:r>
      <w:r w:rsidR="17244502" w:rsidRPr="00F72F3E">
        <w:rPr>
          <w:szCs w:val="24"/>
        </w:rPr>
        <w:t xml:space="preserve">paragrahvi 77 täiendatakse </w:t>
      </w:r>
      <w:r w:rsidR="00B76826" w:rsidRPr="00F72F3E">
        <w:rPr>
          <w:szCs w:val="24"/>
        </w:rPr>
        <w:t xml:space="preserve">lõigetega </w:t>
      </w:r>
      <w:r w:rsidR="17244502" w:rsidRPr="00F72F3E">
        <w:rPr>
          <w:szCs w:val="24"/>
        </w:rPr>
        <w:t>7</w:t>
      </w:r>
      <w:r w:rsidR="17244502" w:rsidRPr="00F72F3E">
        <w:rPr>
          <w:szCs w:val="24"/>
          <w:vertAlign w:val="superscript"/>
        </w:rPr>
        <w:t>1</w:t>
      </w:r>
      <w:r w:rsidR="17244502" w:rsidRPr="00F72F3E">
        <w:rPr>
          <w:szCs w:val="24"/>
        </w:rPr>
        <w:t xml:space="preserve"> </w:t>
      </w:r>
      <w:r w:rsidR="00B76826" w:rsidRPr="00F72F3E">
        <w:rPr>
          <w:szCs w:val="24"/>
        </w:rPr>
        <w:t>ja 7</w:t>
      </w:r>
      <w:r w:rsidR="00B76826" w:rsidRPr="00F72F3E">
        <w:rPr>
          <w:szCs w:val="24"/>
          <w:vertAlign w:val="superscript"/>
        </w:rPr>
        <w:t>2</w:t>
      </w:r>
      <w:r w:rsidR="00B76826" w:rsidRPr="00F72F3E">
        <w:rPr>
          <w:szCs w:val="24"/>
        </w:rPr>
        <w:t xml:space="preserve"> </w:t>
      </w:r>
      <w:r w:rsidR="17244502" w:rsidRPr="00F72F3E">
        <w:rPr>
          <w:szCs w:val="24"/>
        </w:rPr>
        <w:t>järgmises sõnastuses:</w:t>
      </w:r>
    </w:p>
    <w:p w14:paraId="46A385B9" w14:textId="3947D92A" w:rsidR="00CE1785" w:rsidRPr="00F72F3E" w:rsidRDefault="00CE1785" w:rsidP="00F72F3E">
      <w:pPr>
        <w:spacing w:after="0" w:line="240" w:lineRule="auto"/>
        <w:rPr>
          <w:szCs w:val="24"/>
        </w:rPr>
      </w:pPr>
    </w:p>
    <w:p w14:paraId="460106E2" w14:textId="2F260A4D" w:rsidR="00B76826" w:rsidRPr="00F72F3E" w:rsidRDefault="17244502" w:rsidP="00F72F3E">
      <w:pPr>
        <w:spacing w:after="0" w:line="240" w:lineRule="auto"/>
        <w:rPr>
          <w:color w:val="000000" w:themeColor="text1"/>
          <w:szCs w:val="24"/>
        </w:rPr>
      </w:pPr>
      <w:r w:rsidRPr="00F72F3E">
        <w:rPr>
          <w:color w:val="000000" w:themeColor="text1"/>
          <w:szCs w:val="24"/>
        </w:rPr>
        <w:t>„(7</w:t>
      </w:r>
      <w:r w:rsidRPr="00F72F3E">
        <w:rPr>
          <w:color w:val="000000" w:themeColor="text1"/>
          <w:szCs w:val="24"/>
          <w:vertAlign w:val="superscript"/>
        </w:rPr>
        <w:t>1</w:t>
      </w:r>
      <w:r w:rsidRPr="00F72F3E">
        <w:rPr>
          <w:color w:val="000000" w:themeColor="text1"/>
          <w:szCs w:val="24"/>
        </w:rPr>
        <w:t>)</w:t>
      </w:r>
      <w:r w:rsidR="00190A38" w:rsidRPr="00F72F3E">
        <w:rPr>
          <w:color w:val="000000" w:themeColor="text1"/>
          <w:szCs w:val="24"/>
        </w:rPr>
        <w:t> </w:t>
      </w:r>
      <w:r w:rsidRPr="00F72F3E">
        <w:rPr>
          <w:color w:val="000000" w:themeColor="text1"/>
          <w:szCs w:val="24"/>
        </w:rPr>
        <w:t>Kui mootorsõiduki omanik soovib ajutiselt registrist kustutada sõidukit, mi</w:t>
      </w:r>
      <w:r w:rsidR="00631D0B" w:rsidRPr="00F72F3E">
        <w:rPr>
          <w:color w:val="000000" w:themeColor="text1"/>
          <w:szCs w:val="24"/>
        </w:rPr>
        <w:t xml:space="preserve">llel </w:t>
      </w:r>
      <w:r w:rsidR="00631D0B" w:rsidRPr="00902F5C">
        <w:rPr>
          <w:color w:val="000000" w:themeColor="text1"/>
          <w:szCs w:val="24"/>
        </w:rPr>
        <w:t>puudub</w:t>
      </w:r>
      <w:r w:rsidRPr="00F72F3E">
        <w:rPr>
          <w:color w:val="000000" w:themeColor="text1"/>
          <w:szCs w:val="24"/>
        </w:rPr>
        <w:t xml:space="preserve"> kehtiv </w:t>
      </w:r>
      <w:r w:rsidR="004D7249" w:rsidRPr="00F72F3E">
        <w:rPr>
          <w:color w:val="000000" w:themeColor="text1"/>
          <w:szCs w:val="24"/>
        </w:rPr>
        <w:t xml:space="preserve">tehnonõuetele vastavuse </w:t>
      </w:r>
      <w:commentRangeStart w:id="89"/>
      <w:r w:rsidR="004D7249" w:rsidRPr="00902F5C">
        <w:rPr>
          <w:color w:val="000000" w:themeColor="text1"/>
          <w:szCs w:val="24"/>
        </w:rPr>
        <w:t>kontroll</w:t>
      </w:r>
      <w:ins w:id="90" w:author="Mari Koik" w:date="2024-06-05T16:31:00Z">
        <w:r w:rsidR="00902F5C">
          <w:rPr>
            <w:color w:val="000000" w:themeColor="text1"/>
            <w:szCs w:val="24"/>
          </w:rPr>
          <w:t>i tulemus</w:t>
        </w:r>
      </w:ins>
      <w:r w:rsidR="004D7249" w:rsidRPr="00F72F3E">
        <w:rPr>
          <w:color w:val="000000" w:themeColor="text1"/>
          <w:szCs w:val="24"/>
        </w:rPr>
        <w:t xml:space="preserve"> </w:t>
      </w:r>
      <w:commentRangeEnd w:id="89"/>
      <w:r w:rsidR="009456ED">
        <w:rPr>
          <w:rStyle w:val="Kommentaariviide"/>
        </w:rPr>
        <w:commentReference w:id="89"/>
      </w:r>
      <w:r w:rsidR="00B76826" w:rsidRPr="00F72F3E">
        <w:rPr>
          <w:color w:val="000000" w:themeColor="text1"/>
          <w:szCs w:val="24"/>
        </w:rPr>
        <w:t xml:space="preserve">ja </w:t>
      </w:r>
      <w:r w:rsidR="00726207" w:rsidRPr="00F72F3E">
        <w:rPr>
          <w:color w:val="000000" w:themeColor="text1"/>
          <w:szCs w:val="24"/>
        </w:rPr>
        <w:t>millega</w:t>
      </w:r>
      <w:r w:rsidRPr="00F72F3E">
        <w:rPr>
          <w:color w:val="000000" w:themeColor="text1"/>
          <w:szCs w:val="24"/>
        </w:rPr>
        <w:t xml:space="preserve"> ei ole viimase kahe aasta jooksul </w:t>
      </w:r>
      <w:r w:rsidR="009E671D" w:rsidRPr="00F72F3E">
        <w:rPr>
          <w:color w:val="000000" w:themeColor="text1"/>
          <w:szCs w:val="24"/>
        </w:rPr>
        <w:t xml:space="preserve">käidud </w:t>
      </w:r>
      <w:r w:rsidRPr="00F72F3E">
        <w:rPr>
          <w:color w:val="000000" w:themeColor="text1"/>
          <w:szCs w:val="24"/>
        </w:rPr>
        <w:t>käesoleva seaduse § 73 lõike</w:t>
      </w:r>
      <w:r w:rsidR="00B76826" w:rsidRPr="00F72F3E">
        <w:rPr>
          <w:color w:val="000000" w:themeColor="text1"/>
          <w:szCs w:val="24"/>
        </w:rPr>
        <w:t>s</w:t>
      </w:r>
      <w:r w:rsidRPr="00F72F3E">
        <w:rPr>
          <w:color w:val="000000" w:themeColor="text1"/>
          <w:szCs w:val="24"/>
        </w:rPr>
        <w:t xml:space="preserve"> 6 </w:t>
      </w:r>
      <w:r w:rsidR="00F31183" w:rsidRPr="00F72F3E">
        <w:rPr>
          <w:color w:val="000000" w:themeColor="text1"/>
          <w:szCs w:val="24"/>
        </w:rPr>
        <w:t xml:space="preserve">nimetatud </w:t>
      </w:r>
      <w:r w:rsidRPr="00F72F3E">
        <w:rPr>
          <w:color w:val="000000" w:themeColor="text1"/>
          <w:szCs w:val="24"/>
        </w:rPr>
        <w:t xml:space="preserve">tehnonõuetele vastavuse kontrollis, tuleb </w:t>
      </w:r>
      <w:r w:rsidR="00631D0B" w:rsidRPr="00F72F3E">
        <w:rPr>
          <w:color w:val="000000" w:themeColor="text1"/>
          <w:szCs w:val="24"/>
        </w:rPr>
        <w:t>tõendada</w:t>
      </w:r>
      <w:r w:rsidRPr="00F72F3E">
        <w:rPr>
          <w:color w:val="000000" w:themeColor="text1"/>
          <w:szCs w:val="24"/>
        </w:rPr>
        <w:t xml:space="preserve"> sõiduki olemasolu Transpordiameti e-teenuste infosüsteemi kaudu või Transpordiameti büroos</w:t>
      </w:r>
      <w:r w:rsidR="00B76826" w:rsidRPr="00F72F3E">
        <w:rPr>
          <w:color w:val="000000" w:themeColor="text1"/>
          <w:szCs w:val="24"/>
        </w:rPr>
        <w:t xml:space="preserve"> </w:t>
      </w:r>
      <w:commentRangeStart w:id="91"/>
      <w:r w:rsidR="00B76826" w:rsidRPr="00F72F3E">
        <w:rPr>
          <w:color w:val="000000" w:themeColor="text1"/>
          <w:szCs w:val="24"/>
        </w:rPr>
        <w:t xml:space="preserve">ning nimetatud tõendamine on kehtiv 24 kuud, </w:t>
      </w:r>
      <w:commentRangeStart w:id="92"/>
      <w:r w:rsidR="00B76826" w:rsidRPr="00F72F3E">
        <w:rPr>
          <w:color w:val="000000" w:themeColor="text1"/>
          <w:szCs w:val="24"/>
        </w:rPr>
        <w:t>vanasõidukina tunnustamata</w:t>
      </w:r>
      <w:commentRangeEnd w:id="92"/>
      <w:r w:rsidR="00700C39">
        <w:rPr>
          <w:rStyle w:val="Kommentaariviide"/>
        </w:rPr>
        <w:commentReference w:id="92"/>
      </w:r>
      <w:r w:rsidR="00B76826" w:rsidRPr="00F72F3E">
        <w:rPr>
          <w:color w:val="000000" w:themeColor="text1"/>
          <w:szCs w:val="24"/>
        </w:rPr>
        <w:t xml:space="preserve"> ajaloolise väärtusega sõidukil 60 kuud ja vanasõidukil kuni tunnustamise tähtaja lõpuni.</w:t>
      </w:r>
      <w:commentRangeEnd w:id="91"/>
      <w:r w:rsidR="00700C39">
        <w:rPr>
          <w:rStyle w:val="Kommentaariviide"/>
        </w:rPr>
        <w:commentReference w:id="91"/>
      </w:r>
    </w:p>
    <w:p w14:paraId="492715BF" w14:textId="77777777" w:rsidR="00B76826" w:rsidRPr="00F72F3E" w:rsidRDefault="00B76826" w:rsidP="00F72F3E">
      <w:pPr>
        <w:spacing w:after="0" w:line="240" w:lineRule="auto"/>
        <w:rPr>
          <w:color w:val="000000" w:themeColor="text1"/>
          <w:szCs w:val="24"/>
        </w:rPr>
      </w:pPr>
    </w:p>
    <w:p w14:paraId="77F4ACA9" w14:textId="6DDE3435" w:rsidR="00CE1785" w:rsidRPr="00F72F3E" w:rsidRDefault="00B76826" w:rsidP="00F72F3E">
      <w:pPr>
        <w:spacing w:after="0" w:line="240" w:lineRule="auto"/>
        <w:rPr>
          <w:szCs w:val="24"/>
        </w:rPr>
      </w:pPr>
      <w:r w:rsidRPr="00F72F3E">
        <w:rPr>
          <w:color w:val="000000" w:themeColor="text1"/>
          <w:szCs w:val="24"/>
        </w:rPr>
        <w:t>(7</w:t>
      </w:r>
      <w:r w:rsidRPr="00F72F3E">
        <w:rPr>
          <w:color w:val="000000" w:themeColor="text1"/>
          <w:szCs w:val="24"/>
          <w:vertAlign w:val="superscript"/>
        </w:rPr>
        <w:t>2</w:t>
      </w:r>
      <w:r w:rsidRPr="00F72F3E">
        <w:rPr>
          <w:color w:val="000000" w:themeColor="text1"/>
          <w:szCs w:val="24"/>
        </w:rPr>
        <w:t>)</w:t>
      </w:r>
      <w:r w:rsidR="007A552A">
        <w:rPr>
          <w:color w:val="000000" w:themeColor="text1"/>
          <w:szCs w:val="24"/>
        </w:rPr>
        <w:t> </w:t>
      </w:r>
      <w:r w:rsidRPr="00F72F3E">
        <w:rPr>
          <w:color w:val="000000" w:themeColor="text1"/>
          <w:szCs w:val="24"/>
        </w:rPr>
        <w:t>Käesoleva paragrahvi lõikes 7</w:t>
      </w:r>
      <w:r w:rsidRPr="00F72F3E">
        <w:rPr>
          <w:color w:val="000000" w:themeColor="text1"/>
          <w:szCs w:val="24"/>
          <w:vertAlign w:val="superscript"/>
        </w:rPr>
        <w:t>1</w:t>
      </w:r>
      <w:r w:rsidRPr="00F72F3E">
        <w:rPr>
          <w:color w:val="000000" w:themeColor="text1"/>
          <w:szCs w:val="24"/>
        </w:rPr>
        <w:t xml:space="preserve"> nimetatud tõendamisel peab sõiduk olema identifitseeritav sõidukina, millena see on registrisse kantud.</w:t>
      </w:r>
      <w:r w:rsidR="17244502" w:rsidRPr="00F72F3E">
        <w:rPr>
          <w:color w:val="000000" w:themeColor="text1"/>
          <w:szCs w:val="24"/>
        </w:rPr>
        <w:t>“;</w:t>
      </w:r>
    </w:p>
    <w:p w14:paraId="7A967ED9" w14:textId="5DD5C9E1" w:rsidR="00CE1785" w:rsidRPr="00F72F3E" w:rsidRDefault="00CE1785" w:rsidP="00F72F3E">
      <w:pPr>
        <w:shd w:val="clear" w:color="auto" w:fill="FFFFFF" w:themeFill="background1"/>
        <w:spacing w:after="0" w:line="240" w:lineRule="auto"/>
        <w:rPr>
          <w:szCs w:val="24"/>
        </w:rPr>
      </w:pPr>
    </w:p>
    <w:p w14:paraId="70DEC950" w14:textId="073F21D1" w:rsidR="00CE1785" w:rsidRPr="00F72F3E" w:rsidRDefault="007848D4" w:rsidP="00F72F3E">
      <w:pPr>
        <w:spacing w:after="0" w:line="240" w:lineRule="auto"/>
        <w:rPr>
          <w:szCs w:val="24"/>
        </w:rPr>
      </w:pPr>
      <w:r w:rsidRPr="00F72F3E">
        <w:rPr>
          <w:b/>
          <w:bCs/>
          <w:color w:val="000000" w:themeColor="text1"/>
          <w:szCs w:val="24"/>
        </w:rPr>
        <w:t>5</w:t>
      </w:r>
      <w:r w:rsidR="17244502" w:rsidRPr="00F72F3E">
        <w:rPr>
          <w:b/>
          <w:bCs/>
          <w:color w:val="000000" w:themeColor="text1"/>
          <w:szCs w:val="24"/>
        </w:rPr>
        <w:t>)</w:t>
      </w:r>
      <w:r w:rsidR="17244502" w:rsidRPr="00F72F3E">
        <w:rPr>
          <w:color w:val="000000" w:themeColor="text1"/>
          <w:szCs w:val="24"/>
        </w:rPr>
        <w:t xml:space="preserve"> paragrahvi 77 lõige 8 </w:t>
      </w:r>
      <w:r w:rsidR="008A7A0E" w:rsidRPr="00F72F3E">
        <w:rPr>
          <w:color w:val="000000" w:themeColor="text1"/>
          <w:szCs w:val="24"/>
        </w:rPr>
        <w:t>muudetakse ja sõnastatakse järgmiselt</w:t>
      </w:r>
      <w:r w:rsidR="17244502" w:rsidRPr="00F72F3E">
        <w:rPr>
          <w:color w:val="000000" w:themeColor="text1"/>
          <w:szCs w:val="24"/>
        </w:rPr>
        <w:t>:</w:t>
      </w:r>
    </w:p>
    <w:p w14:paraId="6AAA48CA" w14:textId="6E199CA5" w:rsidR="00CE1785" w:rsidRPr="00F72F3E" w:rsidRDefault="00CE1785" w:rsidP="00F72F3E">
      <w:pPr>
        <w:shd w:val="clear" w:color="auto" w:fill="FFFFFF" w:themeFill="background1"/>
        <w:spacing w:after="0" w:line="240" w:lineRule="auto"/>
        <w:rPr>
          <w:szCs w:val="24"/>
        </w:rPr>
      </w:pPr>
    </w:p>
    <w:p w14:paraId="3D65A8C6" w14:textId="6A0BBF15" w:rsidR="008A7A0E" w:rsidRPr="00F72F3E" w:rsidRDefault="17244502" w:rsidP="00F72F3E">
      <w:pPr>
        <w:spacing w:after="0" w:line="240" w:lineRule="auto"/>
        <w:rPr>
          <w:color w:val="202020"/>
          <w:szCs w:val="24"/>
          <w:shd w:val="clear" w:color="auto" w:fill="FFFFFF"/>
        </w:rPr>
      </w:pPr>
      <w:r w:rsidRPr="00F72F3E">
        <w:rPr>
          <w:color w:val="000000" w:themeColor="text1"/>
          <w:szCs w:val="24"/>
        </w:rPr>
        <w:t>„</w:t>
      </w:r>
      <w:r w:rsidR="008A7A0E" w:rsidRPr="00F72F3E">
        <w:rPr>
          <w:color w:val="202020"/>
          <w:szCs w:val="24"/>
          <w:shd w:val="clear" w:color="auto" w:fill="FFFFFF"/>
        </w:rPr>
        <w:t>(8) Tra</w:t>
      </w:r>
      <w:r w:rsidR="008A7A0E" w:rsidRPr="000E5919">
        <w:rPr>
          <w:color w:val="202020"/>
          <w:szCs w:val="24"/>
          <w:shd w:val="clear" w:color="auto" w:fill="FFFFFF"/>
        </w:rPr>
        <w:t>ns</w:t>
      </w:r>
      <w:r w:rsidR="008A7A0E" w:rsidRPr="00F72F3E">
        <w:rPr>
          <w:color w:val="202020"/>
          <w:szCs w:val="24"/>
          <w:shd w:val="clear" w:color="auto" w:fill="FFFFFF"/>
        </w:rPr>
        <w:t xml:space="preserve">pordiamet </w:t>
      </w:r>
      <w:r w:rsidR="00772001" w:rsidRPr="00F72F3E">
        <w:rPr>
          <w:color w:val="202020"/>
          <w:szCs w:val="24"/>
          <w:shd w:val="clear" w:color="auto" w:fill="FFFFFF"/>
        </w:rPr>
        <w:t xml:space="preserve">kustutab </w:t>
      </w:r>
      <w:r w:rsidR="008A7A0E" w:rsidRPr="00F72F3E">
        <w:rPr>
          <w:color w:val="202020"/>
          <w:szCs w:val="24"/>
          <w:shd w:val="clear" w:color="auto" w:fill="FFFFFF"/>
        </w:rPr>
        <w:t>mootorsõiduki või selle haagise ajutiselt registrist, kui:</w:t>
      </w:r>
      <w:bookmarkStart w:id="93" w:name="para77lg8p1"/>
    </w:p>
    <w:bookmarkEnd w:id="93"/>
    <w:p w14:paraId="6451A6A8" w14:textId="77777777" w:rsidR="008A7A0E" w:rsidRPr="00F72F3E" w:rsidRDefault="008A7A0E" w:rsidP="00F72F3E">
      <w:pPr>
        <w:spacing w:after="0" w:line="240" w:lineRule="auto"/>
        <w:rPr>
          <w:color w:val="202020"/>
          <w:szCs w:val="24"/>
          <w:shd w:val="clear" w:color="auto" w:fill="FFFFFF"/>
        </w:rPr>
      </w:pPr>
      <w:r w:rsidRPr="00F72F3E">
        <w:rPr>
          <w:color w:val="202020"/>
          <w:szCs w:val="24"/>
          <w:shd w:val="clear" w:color="auto" w:fill="FFFFFF"/>
        </w:rPr>
        <w:t>1) registrisse kantud omanik teatab mootorsõiduki või selle haagise võõrandamisest, kuid omandaja ei ole ettenähtud aja jooksul esitanud taotlust registriandmete muutmiseks;</w:t>
      </w:r>
      <w:bookmarkStart w:id="94" w:name="para77lg8p2"/>
    </w:p>
    <w:bookmarkEnd w:id="94"/>
    <w:p w14:paraId="554520FA" w14:textId="61518BA1" w:rsidR="008A7A0E" w:rsidRPr="00F72F3E" w:rsidRDefault="008A7A0E" w:rsidP="00F72F3E">
      <w:pPr>
        <w:spacing w:after="0" w:line="240" w:lineRule="auto"/>
        <w:rPr>
          <w:color w:val="202020"/>
          <w:szCs w:val="24"/>
          <w:shd w:val="clear" w:color="auto" w:fill="FFFFFF"/>
        </w:rPr>
      </w:pPr>
      <w:r w:rsidRPr="00F72F3E">
        <w:rPr>
          <w:color w:val="202020"/>
          <w:szCs w:val="24"/>
          <w:shd w:val="clear" w:color="auto" w:fill="FFFFFF"/>
        </w:rPr>
        <w:t>2) mootorsõiduk või selle haagis on kuulutatud tagaotsitavaks;</w:t>
      </w:r>
    </w:p>
    <w:p w14:paraId="2D1592A2" w14:textId="7CB8567B" w:rsidR="00CE1785" w:rsidRPr="00F72F3E" w:rsidRDefault="17244502" w:rsidP="00F72F3E">
      <w:pPr>
        <w:spacing w:after="0" w:line="240" w:lineRule="auto"/>
        <w:rPr>
          <w:szCs w:val="24"/>
        </w:rPr>
      </w:pPr>
      <w:r w:rsidRPr="00F72F3E">
        <w:rPr>
          <w:color w:val="000000" w:themeColor="text1"/>
          <w:szCs w:val="24"/>
        </w:rPr>
        <w:t>3)</w:t>
      </w:r>
      <w:r w:rsidR="00190A38" w:rsidRPr="00F72F3E">
        <w:rPr>
          <w:color w:val="000000" w:themeColor="text1"/>
          <w:szCs w:val="24"/>
        </w:rPr>
        <w:t> </w:t>
      </w:r>
      <w:r w:rsidRPr="00F72F3E">
        <w:rPr>
          <w:color w:val="000000" w:themeColor="text1"/>
          <w:szCs w:val="24"/>
        </w:rPr>
        <w:t>selle füüsilisest isikust omanik</w:t>
      </w:r>
      <w:r w:rsidR="009649E7" w:rsidRPr="00F72F3E">
        <w:rPr>
          <w:color w:val="000000" w:themeColor="text1"/>
          <w:szCs w:val="24"/>
        </w:rPr>
        <w:t>u</w:t>
      </w:r>
      <w:r w:rsidRPr="00F72F3E">
        <w:rPr>
          <w:color w:val="000000" w:themeColor="text1"/>
          <w:szCs w:val="24"/>
        </w:rPr>
        <w:t xml:space="preserve"> </w:t>
      </w:r>
      <w:r w:rsidR="009649E7" w:rsidRPr="00F72F3E">
        <w:rPr>
          <w:color w:val="000000" w:themeColor="text1"/>
          <w:szCs w:val="24"/>
        </w:rPr>
        <w:t>surmast on möödunud</w:t>
      </w:r>
      <w:r w:rsidRPr="00F72F3E">
        <w:rPr>
          <w:color w:val="000000" w:themeColor="text1"/>
          <w:szCs w:val="24"/>
        </w:rPr>
        <w:t xml:space="preserve"> vähemalt üks aasta;</w:t>
      </w:r>
    </w:p>
    <w:p w14:paraId="5C1FFA19" w14:textId="68259855" w:rsidR="00CE1785" w:rsidRPr="00F72F3E" w:rsidRDefault="17244502" w:rsidP="00F72F3E">
      <w:pPr>
        <w:spacing w:after="0" w:line="240" w:lineRule="auto"/>
        <w:rPr>
          <w:szCs w:val="24"/>
        </w:rPr>
      </w:pPr>
      <w:r w:rsidRPr="00F72F3E">
        <w:rPr>
          <w:color w:val="000000" w:themeColor="text1"/>
          <w:szCs w:val="24"/>
        </w:rPr>
        <w:t xml:space="preserve">4) selle juriidilisest isikust omanik on olnud äriregistrist kustutatud vähemalt üks </w:t>
      </w:r>
      <w:r w:rsidR="004D7249" w:rsidRPr="00F72F3E">
        <w:rPr>
          <w:color w:val="000000" w:themeColor="text1"/>
          <w:szCs w:val="24"/>
        </w:rPr>
        <w:t>kuu</w:t>
      </w:r>
      <w:r w:rsidRPr="00F72F3E">
        <w:rPr>
          <w:color w:val="000000" w:themeColor="text1"/>
          <w:szCs w:val="24"/>
        </w:rPr>
        <w:t>.“;</w:t>
      </w:r>
    </w:p>
    <w:p w14:paraId="33F541F3" w14:textId="7AE35BA3" w:rsidR="00CE1785" w:rsidRPr="00F72F3E" w:rsidRDefault="00CE1785" w:rsidP="00F72F3E">
      <w:pPr>
        <w:shd w:val="clear" w:color="auto" w:fill="FFFFFF" w:themeFill="background1"/>
        <w:spacing w:after="0" w:line="240" w:lineRule="auto"/>
        <w:rPr>
          <w:szCs w:val="24"/>
        </w:rPr>
      </w:pPr>
    </w:p>
    <w:p w14:paraId="47287499" w14:textId="1C4D681C" w:rsidR="00CE1785" w:rsidRPr="00F72F3E" w:rsidRDefault="007848D4" w:rsidP="00F72F3E">
      <w:pPr>
        <w:spacing w:after="0" w:line="240" w:lineRule="auto"/>
        <w:rPr>
          <w:szCs w:val="24"/>
        </w:rPr>
      </w:pPr>
      <w:r w:rsidRPr="00F72F3E">
        <w:rPr>
          <w:b/>
          <w:bCs/>
          <w:color w:val="000000" w:themeColor="text1"/>
          <w:szCs w:val="24"/>
        </w:rPr>
        <w:t>6</w:t>
      </w:r>
      <w:r w:rsidR="17244502" w:rsidRPr="00F72F3E">
        <w:rPr>
          <w:b/>
          <w:bCs/>
          <w:color w:val="000000" w:themeColor="text1"/>
          <w:szCs w:val="24"/>
        </w:rPr>
        <w:t>)</w:t>
      </w:r>
      <w:r w:rsidR="17244502" w:rsidRPr="00F72F3E">
        <w:rPr>
          <w:color w:val="000000" w:themeColor="text1"/>
          <w:szCs w:val="24"/>
        </w:rPr>
        <w:t xml:space="preserve"> paragrahvi 77 lõiked </w:t>
      </w:r>
      <w:r w:rsidR="00E24CF5" w:rsidRPr="00F72F3E">
        <w:rPr>
          <w:color w:val="000000" w:themeColor="text1"/>
          <w:szCs w:val="24"/>
        </w:rPr>
        <w:t>8</w:t>
      </w:r>
      <w:r w:rsidR="00E24CF5" w:rsidRPr="00F72F3E">
        <w:rPr>
          <w:color w:val="000000" w:themeColor="text1"/>
          <w:szCs w:val="24"/>
          <w:vertAlign w:val="superscript"/>
        </w:rPr>
        <w:t>2</w:t>
      </w:r>
      <w:r w:rsidR="00E24CF5" w:rsidRPr="00F72F3E">
        <w:rPr>
          <w:color w:val="000000" w:themeColor="text1"/>
          <w:szCs w:val="24"/>
        </w:rPr>
        <w:t xml:space="preserve"> ja </w:t>
      </w:r>
      <w:r w:rsidR="17244502" w:rsidRPr="00F72F3E">
        <w:rPr>
          <w:color w:val="000000" w:themeColor="text1"/>
          <w:szCs w:val="24"/>
        </w:rPr>
        <w:t>8</w:t>
      </w:r>
      <w:r w:rsidR="17244502" w:rsidRPr="00F72F3E">
        <w:rPr>
          <w:color w:val="000000" w:themeColor="text1"/>
          <w:szCs w:val="24"/>
          <w:vertAlign w:val="superscript"/>
        </w:rPr>
        <w:t>3</w:t>
      </w:r>
      <w:r w:rsidR="17244502" w:rsidRPr="00F72F3E">
        <w:rPr>
          <w:color w:val="000000" w:themeColor="text1"/>
          <w:szCs w:val="24"/>
        </w:rPr>
        <w:t xml:space="preserve"> tunnistatakse kehtetuks;</w:t>
      </w:r>
    </w:p>
    <w:p w14:paraId="1E698E02" w14:textId="2CD85AFA" w:rsidR="00CE1785" w:rsidRDefault="00CE1785" w:rsidP="00F72F3E">
      <w:pPr>
        <w:shd w:val="clear" w:color="auto" w:fill="FFFFFF" w:themeFill="background1"/>
        <w:spacing w:after="0" w:line="240" w:lineRule="auto"/>
        <w:rPr>
          <w:szCs w:val="24"/>
        </w:rPr>
      </w:pPr>
    </w:p>
    <w:p w14:paraId="0326E4C4" w14:textId="7CC46AF6" w:rsidR="00780D96" w:rsidRPr="00F72F3E" w:rsidDel="00996D0B" w:rsidRDefault="00780D96" w:rsidP="00F72F3E">
      <w:pPr>
        <w:shd w:val="clear" w:color="auto" w:fill="FFFFFF" w:themeFill="background1"/>
        <w:spacing w:after="0" w:line="240" w:lineRule="auto"/>
        <w:rPr>
          <w:del w:id="95" w:author="Mari Koik" w:date="2024-06-05T11:02:00Z"/>
          <w:szCs w:val="24"/>
        </w:rPr>
      </w:pPr>
    </w:p>
    <w:p w14:paraId="3C85133A" w14:textId="609FBAAF" w:rsidR="00CE1785" w:rsidRPr="00F72F3E" w:rsidRDefault="007848D4" w:rsidP="00F72F3E">
      <w:pPr>
        <w:spacing w:after="0" w:line="240" w:lineRule="auto"/>
        <w:rPr>
          <w:szCs w:val="24"/>
        </w:rPr>
      </w:pPr>
      <w:r w:rsidRPr="00F72F3E">
        <w:rPr>
          <w:b/>
          <w:bCs/>
          <w:color w:val="000000" w:themeColor="text1"/>
          <w:szCs w:val="24"/>
        </w:rPr>
        <w:t>7</w:t>
      </w:r>
      <w:r w:rsidR="17244502" w:rsidRPr="00F72F3E">
        <w:rPr>
          <w:b/>
          <w:bCs/>
          <w:color w:val="000000" w:themeColor="text1"/>
          <w:szCs w:val="24"/>
        </w:rPr>
        <w:t>)</w:t>
      </w:r>
      <w:r w:rsidR="17244502" w:rsidRPr="00F72F3E">
        <w:rPr>
          <w:color w:val="000000" w:themeColor="text1"/>
          <w:szCs w:val="24"/>
        </w:rPr>
        <w:t xml:space="preserve"> paragrahvi 77 lõige 8</w:t>
      </w:r>
      <w:r w:rsidR="17244502" w:rsidRPr="00F72F3E">
        <w:rPr>
          <w:color w:val="000000" w:themeColor="text1"/>
          <w:szCs w:val="24"/>
          <w:vertAlign w:val="superscript"/>
        </w:rPr>
        <w:t>4</w:t>
      </w:r>
      <w:r w:rsidR="17244502" w:rsidRPr="00F72F3E">
        <w:rPr>
          <w:color w:val="000000" w:themeColor="text1"/>
          <w:szCs w:val="24"/>
        </w:rPr>
        <w:t xml:space="preserve"> muudetakse ja sõnastatakse järgmiselt:</w:t>
      </w:r>
    </w:p>
    <w:p w14:paraId="5D58A65B" w14:textId="768C73AC" w:rsidR="00CE1785" w:rsidRPr="00F72F3E" w:rsidRDefault="00CE1785" w:rsidP="00F72F3E">
      <w:pPr>
        <w:shd w:val="clear" w:color="auto" w:fill="FFFFFF" w:themeFill="background1"/>
        <w:spacing w:after="0" w:line="240" w:lineRule="auto"/>
        <w:rPr>
          <w:szCs w:val="24"/>
        </w:rPr>
      </w:pPr>
    </w:p>
    <w:p w14:paraId="2A7B1A49" w14:textId="643763E6" w:rsidR="00CE1785" w:rsidRPr="00F72F3E" w:rsidRDefault="17244502" w:rsidP="00F72F3E">
      <w:pPr>
        <w:spacing w:after="0" w:line="240" w:lineRule="auto"/>
        <w:rPr>
          <w:szCs w:val="24"/>
        </w:rPr>
      </w:pPr>
      <w:r w:rsidRPr="00F72F3E">
        <w:rPr>
          <w:color w:val="000000" w:themeColor="text1"/>
          <w:szCs w:val="24"/>
        </w:rPr>
        <w:t>„(8</w:t>
      </w:r>
      <w:r w:rsidRPr="00F72F3E">
        <w:rPr>
          <w:color w:val="000000" w:themeColor="text1"/>
          <w:szCs w:val="24"/>
          <w:vertAlign w:val="superscript"/>
        </w:rPr>
        <w:t>4</w:t>
      </w:r>
      <w:r w:rsidRPr="00F72F3E">
        <w:rPr>
          <w:color w:val="000000" w:themeColor="text1"/>
          <w:szCs w:val="24"/>
        </w:rPr>
        <w:t>)</w:t>
      </w:r>
      <w:r w:rsidR="00190A38" w:rsidRPr="00F72F3E">
        <w:rPr>
          <w:color w:val="000000" w:themeColor="text1"/>
          <w:szCs w:val="24"/>
        </w:rPr>
        <w:t> </w:t>
      </w:r>
      <w:r w:rsidRPr="00F72F3E">
        <w:rPr>
          <w:color w:val="000000" w:themeColor="text1"/>
          <w:szCs w:val="24"/>
        </w:rPr>
        <w:t>Mootorsõiduk või selle haagis, mis on liiklusregistrist ajutiselt kustutatud, loetakse registreerimata sõidukiks ning sell</w:t>
      </w:r>
      <w:del w:id="96" w:author="Mari Koik" w:date="2024-06-05T11:03:00Z">
        <w:r w:rsidRPr="00F72F3E" w:rsidDel="00996D0B">
          <w:rPr>
            <w:color w:val="000000" w:themeColor="text1"/>
            <w:szCs w:val="24"/>
          </w:rPr>
          <w:delText>is</w:delText>
        </w:r>
      </w:del>
      <w:r w:rsidRPr="00F72F3E">
        <w:rPr>
          <w:color w:val="000000" w:themeColor="text1"/>
          <w:szCs w:val="24"/>
        </w:rPr>
        <w:t xml:space="preserve">e </w:t>
      </w:r>
      <w:del w:id="97" w:author="Mari Koik" w:date="2024-06-05T11:03:00Z">
        <w:r w:rsidRPr="00F72F3E" w:rsidDel="00996D0B">
          <w:rPr>
            <w:color w:val="000000" w:themeColor="text1"/>
            <w:szCs w:val="24"/>
          </w:rPr>
          <w:delText xml:space="preserve">sõiduki </w:delText>
        </w:r>
      </w:del>
      <w:r w:rsidRPr="00F72F3E">
        <w:rPr>
          <w:color w:val="000000" w:themeColor="text1"/>
          <w:szCs w:val="24"/>
        </w:rPr>
        <w:t>kasutamine liikluses on keelatud.“;</w:t>
      </w:r>
    </w:p>
    <w:p w14:paraId="6355AEE6" w14:textId="1C37F3B7" w:rsidR="00CE1785" w:rsidRPr="00F72F3E" w:rsidRDefault="00CE1785" w:rsidP="00F72F3E">
      <w:pPr>
        <w:shd w:val="clear" w:color="auto" w:fill="FFFFFF" w:themeFill="background1"/>
        <w:spacing w:after="0" w:line="240" w:lineRule="auto"/>
        <w:rPr>
          <w:szCs w:val="24"/>
        </w:rPr>
      </w:pPr>
    </w:p>
    <w:p w14:paraId="03E453FB" w14:textId="6AC9B479" w:rsidR="00E24CF5" w:rsidRPr="00F72F3E" w:rsidRDefault="007848D4" w:rsidP="00F72F3E">
      <w:pPr>
        <w:spacing w:after="0" w:line="240" w:lineRule="auto"/>
        <w:rPr>
          <w:color w:val="000000" w:themeColor="text1"/>
          <w:szCs w:val="24"/>
        </w:rPr>
      </w:pPr>
      <w:r w:rsidRPr="00F72F3E">
        <w:rPr>
          <w:b/>
          <w:bCs/>
          <w:color w:val="000000" w:themeColor="text1"/>
          <w:szCs w:val="24"/>
        </w:rPr>
        <w:t>8</w:t>
      </w:r>
      <w:r w:rsidR="17244502" w:rsidRPr="00F72F3E">
        <w:rPr>
          <w:b/>
          <w:bCs/>
          <w:color w:val="000000" w:themeColor="text1"/>
          <w:szCs w:val="24"/>
        </w:rPr>
        <w:t>)</w:t>
      </w:r>
      <w:r w:rsidR="17244502" w:rsidRPr="00F72F3E">
        <w:rPr>
          <w:color w:val="000000" w:themeColor="text1"/>
          <w:szCs w:val="24"/>
        </w:rPr>
        <w:t xml:space="preserve"> </w:t>
      </w:r>
      <w:r w:rsidR="00E24CF5" w:rsidRPr="00F72F3E">
        <w:rPr>
          <w:color w:val="000000" w:themeColor="text1"/>
          <w:szCs w:val="24"/>
        </w:rPr>
        <w:t xml:space="preserve">paragrahvi 77 täiendatakse </w:t>
      </w:r>
      <w:r w:rsidR="003C3886" w:rsidRPr="00F72F3E">
        <w:rPr>
          <w:color w:val="000000" w:themeColor="text1"/>
          <w:szCs w:val="24"/>
        </w:rPr>
        <w:t>lõigetega</w:t>
      </w:r>
      <w:r w:rsidR="00E24CF5" w:rsidRPr="00F72F3E">
        <w:rPr>
          <w:color w:val="000000" w:themeColor="text1"/>
          <w:szCs w:val="24"/>
        </w:rPr>
        <w:t xml:space="preserve"> 8</w:t>
      </w:r>
      <w:r w:rsidR="00E24CF5" w:rsidRPr="00F72F3E">
        <w:rPr>
          <w:color w:val="000000" w:themeColor="text1"/>
          <w:szCs w:val="24"/>
          <w:vertAlign w:val="superscript"/>
        </w:rPr>
        <w:t>5</w:t>
      </w:r>
      <w:r w:rsidR="00E24CF5" w:rsidRPr="00F72F3E">
        <w:rPr>
          <w:color w:val="000000" w:themeColor="text1"/>
          <w:szCs w:val="24"/>
        </w:rPr>
        <w:t xml:space="preserve"> </w:t>
      </w:r>
      <w:r w:rsidR="003C3886" w:rsidRPr="00F72F3E">
        <w:rPr>
          <w:color w:val="000000" w:themeColor="text1"/>
          <w:szCs w:val="24"/>
        </w:rPr>
        <w:t>ja 8</w:t>
      </w:r>
      <w:r w:rsidR="003C3886" w:rsidRPr="00F72F3E">
        <w:rPr>
          <w:color w:val="000000" w:themeColor="text1"/>
          <w:szCs w:val="24"/>
          <w:vertAlign w:val="superscript"/>
        </w:rPr>
        <w:t>6</w:t>
      </w:r>
      <w:r w:rsidR="003C3886" w:rsidRPr="00F72F3E">
        <w:rPr>
          <w:color w:val="000000" w:themeColor="text1"/>
          <w:szCs w:val="24"/>
        </w:rPr>
        <w:t xml:space="preserve"> </w:t>
      </w:r>
      <w:r w:rsidR="00E24CF5" w:rsidRPr="00F72F3E">
        <w:rPr>
          <w:color w:val="000000" w:themeColor="text1"/>
          <w:szCs w:val="24"/>
        </w:rPr>
        <w:t>järgmises sõnastuses:</w:t>
      </w:r>
    </w:p>
    <w:p w14:paraId="6976787B" w14:textId="77777777" w:rsidR="00E24CF5" w:rsidRPr="00F72F3E" w:rsidRDefault="00E24CF5" w:rsidP="00F72F3E">
      <w:pPr>
        <w:shd w:val="clear" w:color="auto" w:fill="FFFFFF" w:themeFill="background1"/>
        <w:spacing w:after="0" w:line="240" w:lineRule="auto"/>
        <w:rPr>
          <w:szCs w:val="24"/>
        </w:rPr>
      </w:pPr>
    </w:p>
    <w:p w14:paraId="00F8FEA6" w14:textId="0B729DAF" w:rsidR="00E24CF5" w:rsidRPr="00F72F3E" w:rsidRDefault="00E24CF5" w:rsidP="00F72F3E">
      <w:pPr>
        <w:spacing w:after="0" w:line="240" w:lineRule="auto"/>
        <w:rPr>
          <w:szCs w:val="24"/>
        </w:rPr>
      </w:pPr>
      <w:r w:rsidRPr="00F72F3E">
        <w:rPr>
          <w:color w:val="000000" w:themeColor="text1"/>
          <w:szCs w:val="24"/>
        </w:rPr>
        <w:t>„(8</w:t>
      </w:r>
      <w:r w:rsidRPr="00F72F3E">
        <w:rPr>
          <w:color w:val="000000" w:themeColor="text1"/>
          <w:szCs w:val="24"/>
          <w:vertAlign w:val="superscript"/>
        </w:rPr>
        <w:t>5</w:t>
      </w:r>
      <w:r w:rsidRPr="00F72F3E">
        <w:rPr>
          <w:color w:val="000000" w:themeColor="text1"/>
          <w:szCs w:val="24"/>
        </w:rPr>
        <w:t>) Kui mootorsõiduki omaniku või vastutava kasutaja valduses on sõiduk, mille registrikanne on olnud peatatud kauem kui seitse aastat, peab ta:</w:t>
      </w:r>
    </w:p>
    <w:p w14:paraId="6B4DD25C" w14:textId="77777777" w:rsidR="00E24CF5" w:rsidRPr="00F72F3E" w:rsidRDefault="00E24CF5" w:rsidP="00F72F3E">
      <w:pPr>
        <w:spacing w:after="0" w:line="240" w:lineRule="auto"/>
        <w:rPr>
          <w:szCs w:val="24"/>
        </w:rPr>
      </w:pPr>
      <w:r w:rsidRPr="00F72F3E">
        <w:rPr>
          <w:color w:val="000000" w:themeColor="text1"/>
          <w:szCs w:val="24"/>
        </w:rPr>
        <w:t>1) sõiduki registrikande taastama käesoleva seaduse § 264</w:t>
      </w:r>
      <w:r w:rsidRPr="00F72F3E">
        <w:rPr>
          <w:color w:val="000000" w:themeColor="text1"/>
          <w:szCs w:val="24"/>
          <w:vertAlign w:val="superscript"/>
        </w:rPr>
        <w:t>4</w:t>
      </w:r>
      <w:r w:rsidRPr="00F72F3E">
        <w:rPr>
          <w:color w:val="000000" w:themeColor="text1"/>
          <w:szCs w:val="24"/>
        </w:rPr>
        <w:t xml:space="preserve"> lõike 2 kohaselt;</w:t>
      </w:r>
    </w:p>
    <w:p w14:paraId="238C0C22" w14:textId="77777777" w:rsidR="00E24CF5" w:rsidRPr="00F72F3E" w:rsidRDefault="00E24CF5" w:rsidP="00F72F3E">
      <w:pPr>
        <w:spacing w:after="0" w:line="240" w:lineRule="auto"/>
        <w:rPr>
          <w:szCs w:val="24"/>
        </w:rPr>
      </w:pPr>
      <w:r w:rsidRPr="00F72F3E">
        <w:rPr>
          <w:color w:val="000000" w:themeColor="text1"/>
          <w:szCs w:val="24"/>
        </w:rPr>
        <w:t>2) taotlema sõiduki ajutist registrist kustutamist käesoleva seaduse § 264</w:t>
      </w:r>
      <w:r w:rsidRPr="00F72F3E">
        <w:rPr>
          <w:color w:val="000000" w:themeColor="text1"/>
          <w:szCs w:val="24"/>
          <w:vertAlign w:val="superscript"/>
        </w:rPr>
        <w:t>4</w:t>
      </w:r>
      <w:r w:rsidRPr="00F72F3E">
        <w:rPr>
          <w:color w:val="000000" w:themeColor="text1"/>
          <w:szCs w:val="24"/>
        </w:rPr>
        <w:t xml:space="preserve"> lõike 3 kohaselt või</w:t>
      </w:r>
    </w:p>
    <w:p w14:paraId="36249A3E" w14:textId="167EA0B7" w:rsidR="003C3886" w:rsidRPr="00F72F3E" w:rsidRDefault="00E24CF5" w:rsidP="00F72F3E">
      <w:pPr>
        <w:spacing w:after="0" w:line="240" w:lineRule="auto"/>
        <w:rPr>
          <w:color w:val="000000" w:themeColor="text1"/>
          <w:szCs w:val="24"/>
        </w:rPr>
      </w:pPr>
      <w:r w:rsidRPr="00F72F3E">
        <w:rPr>
          <w:color w:val="000000" w:themeColor="text1"/>
          <w:szCs w:val="24"/>
        </w:rPr>
        <w:t>3) andma sõiduki üle jäätmeseaduse § 26</w:t>
      </w:r>
      <w:r w:rsidRPr="00F72F3E">
        <w:rPr>
          <w:color w:val="000000" w:themeColor="text1"/>
          <w:szCs w:val="24"/>
          <w:vertAlign w:val="superscript"/>
        </w:rPr>
        <w:t>3</w:t>
      </w:r>
      <w:r w:rsidRPr="00F72F3E">
        <w:rPr>
          <w:color w:val="000000" w:themeColor="text1"/>
          <w:szCs w:val="24"/>
        </w:rPr>
        <w:t xml:space="preserve"> lõike 1 nõuetele vastavale jäätmekäitlejale.</w:t>
      </w:r>
    </w:p>
    <w:p w14:paraId="4934A54F" w14:textId="77777777" w:rsidR="003C3886" w:rsidRPr="00F72F3E" w:rsidRDefault="003C3886" w:rsidP="00F72F3E">
      <w:pPr>
        <w:spacing w:after="0" w:line="240" w:lineRule="auto"/>
        <w:rPr>
          <w:color w:val="000000" w:themeColor="text1"/>
          <w:szCs w:val="24"/>
        </w:rPr>
      </w:pPr>
    </w:p>
    <w:p w14:paraId="4EBA4B58" w14:textId="251F0C15" w:rsidR="00E24CF5" w:rsidRPr="00F72F3E" w:rsidRDefault="003C3886" w:rsidP="00F72F3E">
      <w:pPr>
        <w:spacing w:after="0" w:line="240" w:lineRule="auto"/>
        <w:rPr>
          <w:szCs w:val="24"/>
        </w:rPr>
      </w:pPr>
      <w:r w:rsidRPr="00F72F3E">
        <w:rPr>
          <w:color w:val="000000" w:themeColor="text1"/>
          <w:szCs w:val="24"/>
        </w:rPr>
        <w:t>(8</w:t>
      </w:r>
      <w:r w:rsidRPr="00F72F3E">
        <w:rPr>
          <w:color w:val="000000" w:themeColor="text1"/>
          <w:szCs w:val="24"/>
          <w:vertAlign w:val="superscript"/>
        </w:rPr>
        <w:t>6</w:t>
      </w:r>
      <w:r w:rsidRPr="00F72F3E">
        <w:rPr>
          <w:color w:val="000000" w:themeColor="text1"/>
          <w:szCs w:val="24"/>
        </w:rPr>
        <w:t>)</w:t>
      </w:r>
      <w:r w:rsidR="007A552A">
        <w:rPr>
          <w:color w:val="000000" w:themeColor="text1"/>
          <w:szCs w:val="24"/>
        </w:rPr>
        <w:t> </w:t>
      </w:r>
      <w:r w:rsidRPr="00F72F3E">
        <w:rPr>
          <w:color w:val="000000" w:themeColor="text1"/>
          <w:szCs w:val="24"/>
        </w:rPr>
        <w:t>Käesoleva paragrahvi lõike 8</w:t>
      </w:r>
      <w:r w:rsidRPr="00F72F3E">
        <w:rPr>
          <w:color w:val="000000" w:themeColor="text1"/>
          <w:szCs w:val="24"/>
          <w:vertAlign w:val="superscript"/>
        </w:rPr>
        <w:t>5</w:t>
      </w:r>
      <w:r w:rsidRPr="00F72F3E">
        <w:rPr>
          <w:color w:val="000000" w:themeColor="text1"/>
          <w:szCs w:val="24"/>
        </w:rPr>
        <w:t xml:space="preserve"> punktis 3 nimetatud toimingu tegemiseks peab sõiduki vastutav kasutaja saama sõiduki omaniku nõusoleku.</w:t>
      </w:r>
      <w:r w:rsidR="00E24CF5" w:rsidRPr="00F72F3E">
        <w:rPr>
          <w:color w:val="000000" w:themeColor="text1"/>
          <w:szCs w:val="24"/>
        </w:rPr>
        <w:t>“;</w:t>
      </w:r>
    </w:p>
    <w:p w14:paraId="167558CE" w14:textId="77777777" w:rsidR="00E24CF5" w:rsidRPr="00F72F3E" w:rsidRDefault="00E24CF5" w:rsidP="00F72F3E">
      <w:pPr>
        <w:spacing w:after="0" w:line="240" w:lineRule="auto"/>
        <w:rPr>
          <w:color w:val="000000" w:themeColor="text1"/>
          <w:szCs w:val="24"/>
        </w:rPr>
      </w:pPr>
    </w:p>
    <w:p w14:paraId="44F41A71" w14:textId="4A88E758" w:rsidR="00CE1785" w:rsidRPr="00F72F3E" w:rsidRDefault="007848D4" w:rsidP="00F72F3E">
      <w:pPr>
        <w:spacing w:after="0" w:line="240" w:lineRule="auto"/>
        <w:rPr>
          <w:szCs w:val="24"/>
        </w:rPr>
      </w:pPr>
      <w:r w:rsidRPr="00F72F3E">
        <w:rPr>
          <w:b/>
          <w:bCs/>
          <w:color w:val="000000" w:themeColor="text1"/>
          <w:szCs w:val="24"/>
        </w:rPr>
        <w:t>9</w:t>
      </w:r>
      <w:r w:rsidR="00E24CF5" w:rsidRPr="00F72F3E">
        <w:rPr>
          <w:b/>
          <w:bCs/>
          <w:color w:val="000000" w:themeColor="text1"/>
          <w:szCs w:val="24"/>
        </w:rPr>
        <w:t xml:space="preserve">) </w:t>
      </w:r>
      <w:r w:rsidR="17244502" w:rsidRPr="00F72F3E">
        <w:rPr>
          <w:color w:val="000000" w:themeColor="text1"/>
          <w:szCs w:val="24"/>
        </w:rPr>
        <w:t>paragrahvi 77 täiendatakse lõi</w:t>
      </w:r>
      <w:r w:rsidR="00C15AC4" w:rsidRPr="00F72F3E">
        <w:rPr>
          <w:color w:val="000000" w:themeColor="text1"/>
          <w:szCs w:val="24"/>
        </w:rPr>
        <w:t>getega</w:t>
      </w:r>
      <w:r w:rsidR="17244502" w:rsidRPr="00F72F3E">
        <w:rPr>
          <w:color w:val="000000" w:themeColor="text1"/>
          <w:szCs w:val="24"/>
        </w:rPr>
        <w:t xml:space="preserve"> 10</w:t>
      </w:r>
      <w:r w:rsidR="00C15AC4" w:rsidRPr="00F72F3E">
        <w:rPr>
          <w:color w:val="000000" w:themeColor="text1"/>
          <w:szCs w:val="24"/>
        </w:rPr>
        <w:t>–12</w:t>
      </w:r>
      <w:r w:rsidR="17244502" w:rsidRPr="00F72F3E">
        <w:rPr>
          <w:color w:val="000000" w:themeColor="text1"/>
          <w:szCs w:val="24"/>
        </w:rPr>
        <w:t xml:space="preserve"> järgmises sõnastuses:</w:t>
      </w:r>
    </w:p>
    <w:p w14:paraId="05E45756" w14:textId="5978D495" w:rsidR="00CE1785" w:rsidRPr="00F72F3E" w:rsidRDefault="00CE1785" w:rsidP="00F72F3E">
      <w:pPr>
        <w:shd w:val="clear" w:color="auto" w:fill="FFFFFF" w:themeFill="background1"/>
        <w:spacing w:after="0" w:line="240" w:lineRule="auto"/>
        <w:rPr>
          <w:szCs w:val="24"/>
        </w:rPr>
      </w:pPr>
    </w:p>
    <w:p w14:paraId="3837A89A" w14:textId="542791B9" w:rsidR="00C15AC4" w:rsidRPr="00F72F3E" w:rsidRDefault="17244502" w:rsidP="00F72F3E">
      <w:pPr>
        <w:spacing w:after="0" w:line="240" w:lineRule="auto"/>
        <w:rPr>
          <w:color w:val="000000" w:themeColor="text1"/>
          <w:szCs w:val="24"/>
        </w:rPr>
      </w:pPr>
      <w:r w:rsidRPr="00F72F3E">
        <w:rPr>
          <w:color w:val="000000" w:themeColor="text1"/>
          <w:szCs w:val="24"/>
        </w:rPr>
        <w:t>„(10)</w:t>
      </w:r>
      <w:r w:rsidR="007A552A">
        <w:rPr>
          <w:color w:val="000000" w:themeColor="text1"/>
          <w:szCs w:val="24"/>
        </w:rPr>
        <w:t> </w:t>
      </w:r>
      <w:r w:rsidRPr="00F72F3E">
        <w:rPr>
          <w:color w:val="000000" w:themeColor="text1"/>
          <w:szCs w:val="24"/>
        </w:rPr>
        <w:t>Käsutuspiiranguga koormatud mootorsõiduki registrist kustutamisel käesoleva seaduse §</w:t>
      </w:r>
      <w:r w:rsidR="009649E7" w:rsidRPr="00F72F3E">
        <w:rPr>
          <w:color w:val="000000" w:themeColor="text1"/>
          <w:szCs w:val="24"/>
        </w:rPr>
        <w:t> </w:t>
      </w:r>
      <w:r w:rsidRPr="00F72F3E">
        <w:rPr>
          <w:color w:val="000000" w:themeColor="text1"/>
          <w:szCs w:val="24"/>
        </w:rPr>
        <w:t xml:space="preserve">264 lõikes </w:t>
      </w:r>
      <w:r w:rsidR="00AF7F97" w:rsidRPr="00F72F3E">
        <w:rPr>
          <w:color w:val="000000" w:themeColor="text1"/>
          <w:szCs w:val="24"/>
        </w:rPr>
        <w:t>16</w:t>
      </w:r>
      <w:r w:rsidR="00AF7F97" w:rsidRPr="00F72F3E">
        <w:rPr>
          <w:color w:val="000000" w:themeColor="text1"/>
          <w:szCs w:val="24"/>
          <w:vertAlign w:val="superscript"/>
        </w:rPr>
        <w:t>2</w:t>
      </w:r>
      <w:r w:rsidR="00AF7F97" w:rsidRPr="00F72F3E">
        <w:rPr>
          <w:color w:val="000000" w:themeColor="text1"/>
          <w:szCs w:val="24"/>
        </w:rPr>
        <w:t xml:space="preserve"> </w:t>
      </w:r>
      <w:r w:rsidRPr="00F72F3E">
        <w:rPr>
          <w:color w:val="000000" w:themeColor="text1"/>
          <w:szCs w:val="24"/>
        </w:rPr>
        <w:t>nimetatud juhul ei pea küsima piirangu kehtestaja nõusolekut, kui sõiduk</w:t>
      </w:r>
      <w:r w:rsidR="009E671D" w:rsidRPr="00F72F3E">
        <w:rPr>
          <w:color w:val="000000" w:themeColor="text1"/>
          <w:szCs w:val="24"/>
        </w:rPr>
        <w:t>i viimase</w:t>
      </w:r>
      <w:r w:rsidRPr="00F72F3E">
        <w:rPr>
          <w:color w:val="000000" w:themeColor="text1"/>
          <w:szCs w:val="24"/>
        </w:rPr>
        <w:t xml:space="preserve"> </w:t>
      </w:r>
      <w:r w:rsidR="000E4041" w:rsidRPr="00F72F3E">
        <w:rPr>
          <w:color w:val="000000" w:themeColor="text1"/>
          <w:szCs w:val="24"/>
        </w:rPr>
        <w:t xml:space="preserve">kehtiva </w:t>
      </w:r>
      <w:r w:rsidR="009E671D" w:rsidRPr="00F72F3E">
        <w:rPr>
          <w:color w:val="000000" w:themeColor="text1"/>
          <w:szCs w:val="24"/>
        </w:rPr>
        <w:t xml:space="preserve">käsutuspiirangu seadmisest on möödunud </w:t>
      </w:r>
      <w:r w:rsidRPr="00F72F3E">
        <w:rPr>
          <w:color w:val="000000" w:themeColor="text1"/>
          <w:szCs w:val="24"/>
        </w:rPr>
        <w:t>rohkem kui kümme aastat.</w:t>
      </w:r>
    </w:p>
    <w:p w14:paraId="509574B1" w14:textId="77777777" w:rsidR="00FF5CCB" w:rsidRPr="00F72F3E" w:rsidRDefault="00FF5CCB" w:rsidP="00F72F3E">
      <w:pPr>
        <w:spacing w:after="0" w:line="240" w:lineRule="auto"/>
        <w:rPr>
          <w:color w:val="000000" w:themeColor="text1"/>
          <w:szCs w:val="24"/>
        </w:rPr>
      </w:pPr>
    </w:p>
    <w:p w14:paraId="3EE764E5" w14:textId="44D82008" w:rsidR="00C15AC4" w:rsidRPr="00F72F3E" w:rsidRDefault="00C15AC4" w:rsidP="00F72F3E">
      <w:pPr>
        <w:spacing w:after="0" w:line="240" w:lineRule="auto"/>
        <w:rPr>
          <w:szCs w:val="24"/>
        </w:rPr>
      </w:pPr>
      <w:r w:rsidRPr="00F72F3E">
        <w:rPr>
          <w:color w:val="000000" w:themeColor="text1"/>
          <w:szCs w:val="24"/>
        </w:rPr>
        <w:t xml:space="preserve">(11) Kui tuvastatakse </w:t>
      </w:r>
      <w:r w:rsidR="002A2B51" w:rsidRPr="00F72F3E">
        <w:rPr>
          <w:color w:val="000000" w:themeColor="text1"/>
          <w:szCs w:val="24"/>
        </w:rPr>
        <w:t>mootor</w:t>
      </w:r>
      <w:r w:rsidRPr="00F72F3E">
        <w:rPr>
          <w:color w:val="000000" w:themeColor="text1"/>
          <w:szCs w:val="24"/>
        </w:rPr>
        <w:t xml:space="preserve">sõiduk, mis on registrist kustutatud käesoleva paragrahvi lõike </w:t>
      </w:r>
      <w:commentRangeStart w:id="98"/>
      <w:r w:rsidRPr="00F72F3E">
        <w:rPr>
          <w:color w:val="000000" w:themeColor="text1"/>
          <w:szCs w:val="24"/>
        </w:rPr>
        <w:t>6</w:t>
      </w:r>
      <w:r w:rsidRPr="00F72F3E">
        <w:rPr>
          <w:color w:val="000000" w:themeColor="text1"/>
          <w:szCs w:val="24"/>
          <w:vertAlign w:val="superscript"/>
        </w:rPr>
        <w:t>1</w:t>
      </w:r>
      <w:r w:rsidRPr="00F72F3E">
        <w:rPr>
          <w:color w:val="000000" w:themeColor="text1"/>
          <w:szCs w:val="24"/>
        </w:rPr>
        <w:t xml:space="preserve"> </w:t>
      </w:r>
      <w:commentRangeEnd w:id="98"/>
      <w:r w:rsidR="003C6F75">
        <w:rPr>
          <w:rStyle w:val="Kommentaariviide"/>
        </w:rPr>
        <w:commentReference w:id="98"/>
      </w:r>
      <w:r w:rsidR="00AB334D" w:rsidRPr="00F72F3E">
        <w:rPr>
          <w:color w:val="000000" w:themeColor="text1"/>
          <w:szCs w:val="24"/>
        </w:rPr>
        <w:t>või § 264 lõike 16</w:t>
      </w:r>
      <w:r w:rsidR="00AB334D" w:rsidRPr="00F72F3E">
        <w:rPr>
          <w:color w:val="000000" w:themeColor="text1"/>
          <w:szCs w:val="24"/>
          <w:vertAlign w:val="superscript"/>
        </w:rPr>
        <w:t>2</w:t>
      </w:r>
      <w:r w:rsidR="00AB334D" w:rsidRPr="00F72F3E">
        <w:rPr>
          <w:color w:val="000000" w:themeColor="text1"/>
          <w:szCs w:val="24"/>
        </w:rPr>
        <w:t xml:space="preserve"> </w:t>
      </w:r>
      <w:r w:rsidRPr="00F72F3E">
        <w:rPr>
          <w:color w:val="000000" w:themeColor="text1"/>
          <w:szCs w:val="24"/>
        </w:rPr>
        <w:t xml:space="preserve">alusel, võib sõiduki valdaja või </w:t>
      </w:r>
      <w:ins w:id="99" w:author="Mari Koik" w:date="2024-06-07T13:00:00Z">
        <w:r w:rsidR="00A511D3">
          <w:rPr>
            <w:color w:val="000000" w:themeColor="text1"/>
            <w:szCs w:val="24"/>
          </w:rPr>
          <w:t xml:space="preserve">selle </w:t>
        </w:r>
      </w:ins>
      <w:r w:rsidR="00476A5C" w:rsidRPr="00F72F3E">
        <w:rPr>
          <w:color w:val="000000" w:themeColor="text1"/>
          <w:szCs w:val="24"/>
        </w:rPr>
        <w:t xml:space="preserve">kinnisasja </w:t>
      </w:r>
      <w:r w:rsidRPr="00F72F3E">
        <w:rPr>
          <w:color w:val="000000" w:themeColor="text1"/>
          <w:szCs w:val="24"/>
        </w:rPr>
        <w:t>omanik, millel sõiduk asub, anda sõiduki registri</w:t>
      </w:r>
      <w:r w:rsidR="00627DEE" w:rsidRPr="00F72F3E">
        <w:rPr>
          <w:color w:val="000000" w:themeColor="text1"/>
          <w:szCs w:val="24"/>
        </w:rPr>
        <w:t>sse kantud</w:t>
      </w:r>
      <w:r w:rsidRPr="00F72F3E">
        <w:rPr>
          <w:color w:val="000000" w:themeColor="text1"/>
          <w:szCs w:val="24"/>
        </w:rPr>
        <w:t xml:space="preserve"> omaniku nõusolekuta nõuetekohaseks lammutamiseks üle </w:t>
      </w:r>
      <w:r w:rsidR="00AC6637" w:rsidRPr="00F72F3E">
        <w:rPr>
          <w:color w:val="000000" w:themeColor="text1"/>
          <w:szCs w:val="24"/>
        </w:rPr>
        <w:t>jäätmeseaduse § 26</w:t>
      </w:r>
      <w:r w:rsidR="00AC6637" w:rsidRPr="00F72F3E">
        <w:rPr>
          <w:color w:val="000000" w:themeColor="text1"/>
          <w:szCs w:val="24"/>
          <w:vertAlign w:val="superscript"/>
        </w:rPr>
        <w:t>3</w:t>
      </w:r>
      <w:r w:rsidR="00AC6637" w:rsidRPr="00F72F3E">
        <w:rPr>
          <w:color w:val="000000" w:themeColor="text1"/>
          <w:szCs w:val="24"/>
        </w:rPr>
        <w:t xml:space="preserve"> lõike 1 nõuetele vastavale </w:t>
      </w:r>
      <w:r w:rsidRPr="00F72F3E">
        <w:rPr>
          <w:color w:val="000000" w:themeColor="text1"/>
          <w:szCs w:val="24"/>
        </w:rPr>
        <w:t>jäätmekäitlejale.</w:t>
      </w:r>
    </w:p>
    <w:p w14:paraId="4E166CF9" w14:textId="77777777" w:rsidR="00C15AC4" w:rsidRPr="00F72F3E" w:rsidRDefault="00C15AC4" w:rsidP="00F72F3E">
      <w:pPr>
        <w:shd w:val="clear" w:color="auto" w:fill="FFFFFF" w:themeFill="background1"/>
        <w:spacing w:after="0" w:line="240" w:lineRule="auto"/>
        <w:rPr>
          <w:szCs w:val="24"/>
        </w:rPr>
      </w:pPr>
    </w:p>
    <w:p w14:paraId="60BF6C1C" w14:textId="2E4C809B" w:rsidR="00CE1785" w:rsidRPr="00F72F3E" w:rsidRDefault="00C15AC4" w:rsidP="00F72F3E">
      <w:pPr>
        <w:spacing w:after="0" w:line="240" w:lineRule="auto"/>
        <w:rPr>
          <w:szCs w:val="24"/>
        </w:rPr>
      </w:pPr>
      <w:r w:rsidRPr="00F72F3E">
        <w:rPr>
          <w:color w:val="000000" w:themeColor="text1"/>
          <w:szCs w:val="24"/>
        </w:rPr>
        <w:t xml:space="preserve">(12) Käesoleva paragrahvi lõikes 11 nimetatud juhul ei nõua jäätmekäitleja </w:t>
      </w:r>
      <w:r w:rsidR="007C5801" w:rsidRPr="00F72F3E">
        <w:rPr>
          <w:color w:val="000000" w:themeColor="text1"/>
          <w:szCs w:val="24"/>
        </w:rPr>
        <w:t>mootor</w:t>
      </w:r>
      <w:r w:rsidRPr="00F72F3E">
        <w:rPr>
          <w:color w:val="000000" w:themeColor="text1"/>
          <w:szCs w:val="24"/>
        </w:rPr>
        <w:t xml:space="preserve">sõiduki registreerimisdokumente ega </w:t>
      </w:r>
      <w:r w:rsidR="002A2B51" w:rsidRPr="00F72F3E">
        <w:rPr>
          <w:color w:val="000000" w:themeColor="text1"/>
          <w:szCs w:val="24"/>
        </w:rPr>
        <w:t xml:space="preserve">registrisse kantud </w:t>
      </w:r>
      <w:r w:rsidRPr="00F72F3E">
        <w:rPr>
          <w:color w:val="000000" w:themeColor="text1"/>
          <w:szCs w:val="24"/>
        </w:rPr>
        <w:t>omaniku nõusolekut ning edastab lammutustõendi Transpordiametile.</w:t>
      </w:r>
      <w:r w:rsidR="17244502" w:rsidRPr="00F72F3E">
        <w:rPr>
          <w:color w:val="000000" w:themeColor="text1"/>
          <w:szCs w:val="24"/>
        </w:rPr>
        <w:t>“;</w:t>
      </w:r>
    </w:p>
    <w:p w14:paraId="5664A9FE" w14:textId="2CF37022" w:rsidR="00CE1785" w:rsidRPr="00F72F3E" w:rsidRDefault="00CE1785" w:rsidP="00F72F3E">
      <w:pPr>
        <w:shd w:val="clear" w:color="auto" w:fill="FFFFFF" w:themeFill="background1"/>
        <w:spacing w:after="0" w:line="240" w:lineRule="auto"/>
        <w:rPr>
          <w:szCs w:val="24"/>
        </w:rPr>
      </w:pPr>
    </w:p>
    <w:p w14:paraId="20CA531B" w14:textId="47EE8C34" w:rsidR="00CE1785" w:rsidRPr="00F72F3E" w:rsidRDefault="007848D4" w:rsidP="00F72F3E">
      <w:pPr>
        <w:spacing w:after="0" w:line="240" w:lineRule="auto"/>
        <w:rPr>
          <w:szCs w:val="24"/>
        </w:rPr>
      </w:pPr>
      <w:r w:rsidRPr="00F72F3E">
        <w:rPr>
          <w:b/>
          <w:bCs/>
          <w:color w:val="000000" w:themeColor="text1"/>
          <w:szCs w:val="24"/>
        </w:rPr>
        <w:t>10</w:t>
      </w:r>
      <w:r w:rsidR="17244502" w:rsidRPr="00F72F3E">
        <w:rPr>
          <w:b/>
          <w:bCs/>
          <w:color w:val="000000" w:themeColor="text1"/>
          <w:szCs w:val="24"/>
        </w:rPr>
        <w:t>)</w:t>
      </w:r>
      <w:r w:rsidR="17244502" w:rsidRPr="00F72F3E">
        <w:rPr>
          <w:color w:val="000000" w:themeColor="text1"/>
          <w:szCs w:val="24"/>
        </w:rPr>
        <w:t xml:space="preserve"> paragrahvi 77 täiendatakse lõikega 13 järgmises sõnastuses:</w:t>
      </w:r>
    </w:p>
    <w:p w14:paraId="40B9F2F4" w14:textId="4C7FDE68" w:rsidR="00CE1785" w:rsidRPr="00F72F3E" w:rsidRDefault="00CE1785" w:rsidP="00F72F3E">
      <w:pPr>
        <w:shd w:val="clear" w:color="auto" w:fill="FFFFFF" w:themeFill="background1"/>
        <w:spacing w:after="0" w:line="240" w:lineRule="auto"/>
        <w:rPr>
          <w:szCs w:val="24"/>
        </w:rPr>
      </w:pPr>
    </w:p>
    <w:p w14:paraId="35D63A7F" w14:textId="696004A8" w:rsidR="00CE1785" w:rsidRPr="00F72F3E" w:rsidRDefault="17244502" w:rsidP="00F72F3E">
      <w:pPr>
        <w:shd w:val="clear" w:color="auto" w:fill="FFFFFF" w:themeFill="background1"/>
        <w:spacing w:after="0" w:line="240" w:lineRule="auto"/>
        <w:rPr>
          <w:szCs w:val="24"/>
        </w:rPr>
      </w:pPr>
      <w:r w:rsidRPr="00F72F3E">
        <w:rPr>
          <w:color w:val="000000" w:themeColor="text1"/>
          <w:szCs w:val="24"/>
        </w:rPr>
        <w:t>„(13)</w:t>
      </w:r>
      <w:r w:rsidR="00190A38" w:rsidRPr="00F72F3E">
        <w:rPr>
          <w:color w:val="000000" w:themeColor="text1"/>
          <w:szCs w:val="24"/>
        </w:rPr>
        <w:t> </w:t>
      </w:r>
      <w:r w:rsidRPr="00F72F3E">
        <w:rPr>
          <w:color w:val="000000" w:themeColor="text1"/>
          <w:szCs w:val="24"/>
        </w:rPr>
        <w:t xml:space="preserve">Käesoleva paragrahvi </w:t>
      </w:r>
      <w:commentRangeStart w:id="100"/>
      <w:r w:rsidRPr="00F72F3E">
        <w:rPr>
          <w:color w:val="000000" w:themeColor="text1"/>
          <w:szCs w:val="24"/>
        </w:rPr>
        <w:t>lõikes 6</w:t>
      </w:r>
      <w:r w:rsidRPr="00F72F3E">
        <w:rPr>
          <w:color w:val="000000" w:themeColor="text1"/>
          <w:szCs w:val="24"/>
          <w:vertAlign w:val="superscript"/>
        </w:rPr>
        <w:t>1</w:t>
      </w:r>
      <w:r w:rsidRPr="00F72F3E">
        <w:rPr>
          <w:color w:val="000000" w:themeColor="text1"/>
          <w:szCs w:val="24"/>
        </w:rPr>
        <w:t xml:space="preserve"> </w:t>
      </w:r>
      <w:commentRangeEnd w:id="100"/>
      <w:r w:rsidR="003C6F75">
        <w:rPr>
          <w:rStyle w:val="Kommentaariviide"/>
        </w:rPr>
        <w:commentReference w:id="100"/>
      </w:r>
      <w:r w:rsidRPr="00F72F3E">
        <w:rPr>
          <w:color w:val="000000" w:themeColor="text1"/>
          <w:szCs w:val="24"/>
        </w:rPr>
        <w:t xml:space="preserve">nimetatud kadunud </w:t>
      </w:r>
      <w:r w:rsidR="00EB0C31" w:rsidRPr="00F72F3E">
        <w:rPr>
          <w:color w:val="000000" w:themeColor="text1"/>
          <w:szCs w:val="24"/>
        </w:rPr>
        <w:t>mootor</w:t>
      </w:r>
      <w:r w:rsidRPr="00F72F3E">
        <w:rPr>
          <w:color w:val="000000" w:themeColor="text1"/>
          <w:szCs w:val="24"/>
        </w:rPr>
        <w:t>sõiduki registrist kustutamise ja lõikes</w:t>
      </w:r>
      <w:r w:rsidR="00C5447E" w:rsidRPr="00F72F3E">
        <w:rPr>
          <w:color w:val="000000" w:themeColor="text1"/>
          <w:szCs w:val="24"/>
        </w:rPr>
        <w:t> </w:t>
      </w:r>
      <w:r w:rsidRPr="00F72F3E">
        <w:rPr>
          <w:color w:val="000000" w:themeColor="text1"/>
          <w:szCs w:val="24"/>
        </w:rPr>
        <w:t>7</w:t>
      </w:r>
      <w:r w:rsidRPr="00F72F3E">
        <w:rPr>
          <w:color w:val="000000" w:themeColor="text1"/>
          <w:szCs w:val="24"/>
          <w:vertAlign w:val="superscript"/>
        </w:rPr>
        <w:t>1</w:t>
      </w:r>
      <w:r w:rsidRPr="00F72F3E">
        <w:rPr>
          <w:color w:val="000000" w:themeColor="text1"/>
          <w:szCs w:val="24"/>
        </w:rPr>
        <w:t xml:space="preserve"> nimetatud sõiduki ajutiselt registrist kustutamise taotluse läbivaatamise eest </w:t>
      </w:r>
      <w:del w:id="101" w:author="Mari Koik" w:date="2024-06-05T11:05:00Z">
        <w:r w:rsidRPr="00F72F3E" w:rsidDel="00996D0B">
          <w:rPr>
            <w:color w:val="000000" w:themeColor="text1"/>
            <w:szCs w:val="24"/>
          </w:rPr>
          <w:delText xml:space="preserve">tuleb </w:delText>
        </w:r>
      </w:del>
      <w:r w:rsidRPr="00F72F3E">
        <w:rPr>
          <w:color w:val="000000" w:themeColor="text1"/>
          <w:szCs w:val="24"/>
        </w:rPr>
        <w:t>tasu</w:t>
      </w:r>
      <w:del w:id="102" w:author="Mari Koik" w:date="2024-06-05T11:05:00Z">
        <w:r w:rsidRPr="00F72F3E" w:rsidDel="00996D0B">
          <w:rPr>
            <w:color w:val="000000" w:themeColor="text1"/>
            <w:szCs w:val="24"/>
          </w:rPr>
          <w:delText>da</w:delText>
        </w:r>
      </w:del>
      <w:ins w:id="103" w:author="Mari Koik" w:date="2024-06-05T16:50:00Z">
        <w:r w:rsidR="000E5919">
          <w:rPr>
            <w:color w:val="000000" w:themeColor="text1"/>
            <w:szCs w:val="24"/>
          </w:rPr>
          <w:t>ta</w:t>
        </w:r>
      </w:ins>
      <w:ins w:id="104" w:author="Mari Koik" w:date="2024-06-05T11:05:00Z">
        <w:r w:rsidR="00996D0B">
          <w:rPr>
            <w:color w:val="000000" w:themeColor="text1"/>
            <w:szCs w:val="24"/>
          </w:rPr>
          <w:t>kse</w:t>
        </w:r>
      </w:ins>
      <w:r w:rsidRPr="00F72F3E">
        <w:rPr>
          <w:color w:val="000000" w:themeColor="text1"/>
          <w:szCs w:val="24"/>
        </w:rPr>
        <w:t xml:space="preserve"> riigilõivu</w:t>
      </w:r>
      <w:r w:rsidR="007607F0" w:rsidRPr="00F72F3E">
        <w:rPr>
          <w:color w:val="000000" w:themeColor="text1"/>
          <w:szCs w:val="24"/>
        </w:rPr>
        <w:t xml:space="preserve"> riigilõivuseaduses sätestatud määras</w:t>
      </w:r>
      <w:r w:rsidRPr="00F72F3E">
        <w:rPr>
          <w:color w:val="000000" w:themeColor="text1"/>
          <w:szCs w:val="24"/>
        </w:rPr>
        <w:t>.“;</w:t>
      </w:r>
    </w:p>
    <w:p w14:paraId="276F0071" w14:textId="10768DD4" w:rsidR="00CE1785" w:rsidRPr="00F72F3E" w:rsidRDefault="00CE1785" w:rsidP="00F72F3E">
      <w:pPr>
        <w:shd w:val="clear" w:color="auto" w:fill="FFFFFF" w:themeFill="background1"/>
        <w:spacing w:after="0" w:line="240" w:lineRule="auto"/>
        <w:rPr>
          <w:szCs w:val="24"/>
        </w:rPr>
      </w:pPr>
    </w:p>
    <w:p w14:paraId="284A778C" w14:textId="219B2372" w:rsidR="00B76826" w:rsidRPr="00F72F3E" w:rsidRDefault="00B76826" w:rsidP="00F72F3E">
      <w:pPr>
        <w:spacing w:after="0" w:line="240" w:lineRule="auto"/>
        <w:rPr>
          <w:rFonts w:eastAsia="Calibri"/>
          <w:bCs/>
          <w:szCs w:val="24"/>
        </w:rPr>
      </w:pPr>
      <w:r w:rsidRPr="00F72F3E">
        <w:rPr>
          <w:b/>
          <w:bCs/>
          <w:color w:val="000000" w:themeColor="text1"/>
          <w:szCs w:val="24"/>
        </w:rPr>
        <w:t>1</w:t>
      </w:r>
      <w:r w:rsidR="009A3D7B" w:rsidRPr="00F72F3E">
        <w:rPr>
          <w:b/>
          <w:bCs/>
          <w:color w:val="000000" w:themeColor="text1"/>
          <w:szCs w:val="24"/>
        </w:rPr>
        <w:t>1</w:t>
      </w:r>
      <w:r w:rsidR="17244502" w:rsidRPr="00F72F3E">
        <w:rPr>
          <w:b/>
          <w:bCs/>
          <w:color w:val="000000" w:themeColor="text1"/>
          <w:szCs w:val="24"/>
        </w:rPr>
        <w:t>)</w:t>
      </w:r>
      <w:r w:rsidR="17244502" w:rsidRPr="00F72F3E">
        <w:rPr>
          <w:color w:val="000000" w:themeColor="text1"/>
          <w:szCs w:val="24"/>
        </w:rPr>
        <w:t xml:space="preserve"> </w:t>
      </w:r>
      <w:r w:rsidRPr="00F72F3E">
        <w:rPr>
          <w:rFonts w:eastAsia="Calibri"/>
          <w:bCs/>
          <w:szCs w:val="24"/>
        </w:rPr>
        <w:t xml:space="preserve">paragrahvi 83 pealkiri ning lõiked 1 ja 2 muudetakse </w:t>
      </w:r>
      <w:r w:rsidR="007A552A">
        <w:rPr>
          <w:rFonts w:eastAsia="Calibri"/>
          <w:bCs/>
          <w:szCs w:val="24"/>
        </w:rPr>
        <w:t>ja</w:t>
      </w:r>
      <w:r w:rsidRPr="00F72F3E">
        <w:rPr>
          <w:rFonts w:eastAsia="Calibri"/>
          <w:bCs/>
          <w:szCs w:val="24"/>
        </w:rPr>
        <w:t xml:space="preserve"> sõnastatakse järgmiselt:</w:t>
      </w:r>
    </w:p>
    <w:p w14:paraId="4BD8EB35" w14:textId="77777777" w:rsidR="00B76826" w:rsidRPr="00F72F3E" w:rsidRDefault="00B76826" w:rsidP="00F72F3E">
      <w:pPr>
        <w:spacing w:after="0" w:line="240" w:lineRule="auto"/>
        <w:rPr>
          <w:rFonts w:eastAsia="Calibri"/>
          <w:bCs/>
          <w:szCs w:val="24"/>
        </w:rPr>
      </w:pPr>
    </w:p>
    <w:p w14:paraId="53681E90" w14:textId="77777777" w:rsidR="00B76826" w:rsidRPr="00F72F3E" w:rsidRDefault="00B76826" w:rsidP="00F72F3E">
      <w:pPr>
        <w:spacing w:after="0" w:line="240" w:lineRule="auto"/>
        <w:rPr>
          <w:b/>
          <w:bCs/>
          <w:szCs w:val="24"/>
        </w:rPr>
      </w:pPr>
      <w:r w:rsidRPr="00F72F3E">
        <w:rPr>
          <w:rFonts w:eastAsia="Calibri"/>
          <w:bCs/>
          <w:szCs w:val="24"/>
        </w:rPr>
        <w:t>„</w:t>
      </w:r>
      <w:r w:rsidRPr="00F72F3E">
        <w:rPr>
          <w:rStyle w:val="Tugev"/>
          <w:szCs w:val="24"/>
          <w:bdr w:val="none" w:sz="0" w:space="0" w:color="auto" w:frame="1"/>
        </w:rPr>
        <w:t xml:space="preserve">§ 83. </w:t>
      </w:r>
      <w:r w:rsidRPr="00F72F3E">
        <w:rPr>
          <w:b/>
          <w:bCs/>
          <w:szCs w:val="24"/>
        </w:rPr>
        <w:t>Ajaloolise väärtusega sõiduk</w:t>
      </w:r>
    </w:p>
    <w:p w14:paraId="2C370E74" w14:textId="77777777" w:rsidR="00B76826" w:rsidRPr="00F72F3E" w:rsidRDefault="00B76826" w:rsidP="00F72F3E">
      <w:pPr>
        <w:shd w:val="clear" w:color="auto" w:fill="FFFFFF"/>
        <w:spacing w:after="0" w:line="240" w:lineRule="auto"/>
        <w:rPr>
          <w:color w:val="202020"/>
          <w:szCs w:val="24"/>
        </w:rPr>
      </w:pPr>
    </w:p>
    <w:p w14:paraId="73BC3FAD" w14:textId="1DD53FAA" w:rsidR="00B76826" w:rsidRPr="00F72F3E" w:rsidRDefault="00B76826" w:rsidP="00F72F3E">
      <w:pPr>
        <w:shd w:val="clear" w:color="auto" w:fill="FFFFFF"/>
        <w:spacing w:after="0" w:line="240" w:lineRule="auto"/>
        <w:rPr>
          <w:color w:val="202020"/>
          <w:szCs w:val="24"/>
        </w:rPr>
      </w:pPr>
      <w:r w:rsidRPr="00F72F3E">
        <w:rPr>
          <w:color w:val="202020"/>
          <w:szCs w:val="24"/>
        </w:rPr>
        <w:lastRenderedPageBreak/>
        <w:t xml:space="preserve">(1) Ajaloolise väärtusega sõiduk </w:t>
      </w:r>
      <w:commentRangeStart w:id="105"/>
      <w:r w:rsidRPr="00F72F3E">
        <w:rPr>
          <w:color w:val="202020"/>
          <w:szCs w:val="24"/>
        </w:rPr>
        <w:t>on teaduse või tehnika arengut kajastav, ajaloolis-kultuurilise väärtusega, kollektsionääridele või muuseumidele huvi pakkuv sõiduk, mille valmistamisest on möödunud vähemalt 35 aastat.</w:t>
      </w:r>
      <w:commentRangeEnd w:id="105"/>
      <w:r w:rsidR="003C6F75">
        <w:rPr>
          <w:rStyle w:val="Kommentaariviide"/>
        </w:rPr>
        <w:commentReference w:id="105"/>
      </w:r>
    </w:p>
    <w:p w14:paraId="17E3B3BB" w14:textId="77777777" w:rsidR="00B76826" w:rsidRPr="00F72F3E" w:rsidRDefault="00B76826" w:rsidP="00F72F3E">
      <w:pPr>
        <w:shd w:val="clear" w:color="auto" w:fill="FFFFFF"/>
        <w:spacing w:after="0" w:line="240" w:lineRule="auto"/>
        <w:rPr>
          <w:color w:val="0061AA"/>
          <w:szCs w:val="24"/>
          <w:bdr w:val="none" w:sz="0" w:space="0" w:color="auto" w:frame="1"/>
        </w:rPr>
      </w:pPr>
      <w:bookmarkStart w:id="106" w:name="para83lg2"/>
    </w:p>
    <w:bookmarkEnd w:id="106"/>
    <w:p w14:paraId="5BC436AE" w14:textId="76CA661E" w:rsidR="00B76826" w:rsidRPr="00F72F3E" w:rsidRDefault="00B76826" w:rsidP="00F72F3E">
      <w:pPr>
        <w:shd w:val="clear" w:color="auto" w:fill="FFFFFF"/>
        <w:spacing w:after="0" w:line="240" w:lineRule="auto"/>
        <w:rPr>
          <w:szCs w:val="24"/>
        </w:rPr>
      </w:pPr>
      <w:r w:rsidRPr="00F72F3E">
        <w:rPr>
          <w:color w:val="202020"/>
          <w:szCs w:val="24"/>
        </w:rPr>
        <w:t xml:space="preserve">(2) Vanasõiduk on ajaloolise väärtusega sõiduk, mis on </w:t>
      </w:r>
      <w:commentRangeStart w:id="107"/>
      <w:r w:rsidRPr="00F72F3E">
        <w:rPr>
          <w:color w:val="202020"/>
          <w:szCs w:val="24"/>
        </w:rPr>
        <w:t xml:space="preserve">vanasõidukina tunnustatud. </w:t>
      </w:r>
      <w:commentRangeEnd w:id="107"/>
      <w:r w:rsidR="003C6F75">
        <w:rPr>
          <w:rStyle w:val="Kommentaariviide"/>
        </w:rPr>
        <w:commentReference w:id="107"/>
      </w:r>
      <w:commentRangeStart w:id="108"/>
      <w:r w:rsidRPr="00F72F3E">
        <w:rPr>
          <w:color w:val="202020"/>
          <w:szCs w:val="24"/>
        </w:rPr>
        <w:t xml:space="preserve">Vanasõidukina tunnustamine </w:t>
      </w:r>
      <w:r w:rsidR="00D04021" w:rsidRPr="00F72F3E">
        <w:rPr>
          <w:color w:val="202020"/>
          <w:szCs w:val="24"/>
        </w:rPr>
        <w:t>kehtib</w:t>
      </w:r>
      <w:r w:rsidRPr="00F72F3E">
        <w:rPr>
          <w:color w:val="202020"/>
          <w:szCs w:val="24"/>
        </w:rPr>
        <w:t xml:space="preserve"> 12 aasta</w:t>
      </w:r>
      <w:r w:rsidR="00D04021" w:rsidRPr="00F72F3E">
        <w:rPr>
          <w:color w:val="202020"/>
          <w:szCs w:val="24"/>
        </w:rPr>
        <w:t>t</w:t>
      </w:r>
      <w:r w:rsidR="00047999" w:rsidRPr="00F72F3E">
        <w:rPr>
          <w:color w:val="202020"/>
          <w:szCs w:val="24"/>
        </w:rPr>
        <w:t xml:space="preserve"> </w:t>
      </w:r>
      <w:del w:id="109" w:author="Mari Koik" w:date="2024-06-05T11:06:00Z">
        <w:r w:rsidR="00047999" w:rsidRPr="00F72F3E" w:rsidDel="00996D0B">
          <w:rPr>
            <w:color w:val="202020"/>
            <w:szCs w:val="24"/>
          </w:rPr>
          <w:delText xml:space="preserve">vanasõidukina </w:delText>
        </w:r>
      </w:del>
      <w:r w:rsidR="00047999" w:rsidRPr="00F72F3E">
        <w:rPr>
          <w:color w:val="202020"/>
          <w:szCs w:val="24"/>
        </w:rPr>
        <w:t>tunnustamise päevast arvates</w:t>
      </w:r>
      <w:r w:rsidRPr="00F72F3E">
        <w:rPr>
          <w:color w:val="202020"/>
          <w:szCs w:val="24"/>
        </w:rPr>
        <w:t xml:space="preserve">. </w:t>
      </w:r>
      <w:commentRangeEnd w:id="108"/>
      <w:r w:rsidR="003C6F75">
        <w:rPr>
          <w:rStyle w:val="Kommentaariviide"/>
        </w:rPr>
        <w:commentReference w:id="108"/>
      </w:r>
      <w:r w:rsidRPr="00F72F3E">
        <w:rPr>
          <w:color w:val="202020"/>
          <w:szCs w:val="24"/>
        </w:rPr>
        <w:t>Vanasõidukina tunnustamise tähtaja lõppemisel ei loeta sõidukit enam vanasõidukiks</w:t>
      </w:r>
      <w:ins w:id="110" w:author="Mari Koik" w:date="2024-06-05T11:07:00Z">
        <w:r w:rsidR="00996D0B">
          <w:rPr>
            <w:color w:val="202020"/>
            <w:szCs w:val="24"/>
          </w:rPr>
          <w:t>,</w:t>
        </w:r>
      </w:ins>
      <w:del w:id="111" w:author="Mari Koik" w:date="2024-06-05T11:07:00Z">
        <w:r w:rsidRPr="00F72F3E" w:rsidDel="00996D0B">
          <w:rPr>
            <w:color w:val="202020"/>
            <w:szCs w:val="24"/>
          </w:rPr>
          <w:delText xml:space="preserve"> ning</w:delText>
        </w:r>
      </w:del>
      <w:r w:rsidRPr="00F72F3E">
        <w:rPr>
          <w:color w:val="202020"/>
          <w:szCs w:val="24"/>
        </w:rPr>
        <w:t xml:space="preserve"> sellele ei laiene vanasõiduki</w:t>
      </w:r>
      <w:ins w:id="112" w:author="Mari Koik" w:date="2024-06-05T11:06:00Z">
        <w:r w:rsidR="00996D0B">
          <w:rPr>
            <w:color w:val="202020"/>
            <w:szCs w:val="24"/>
          </w:rPr>
          <w:t>le kehtiv</w:t>
        </w:r>
      </w:ins>
      <w:r w:rsidRPr="00F72F3E">
        <w:rPr>
          <w:color w:val="202020"/>
          <w:szCs w:val="24"/>
        </w:rPr>
        <w:t xml:space="preserve"> regulatsioon</w:t>
      </w:r>
      <w:del w:id="113" w:author="Mari Koik" w:date="2024-06-05T11:06:00Z">
        <w:r w:rsidRPr="00F72F3E" w:rsidDel="00996D0B">
          <w:rPr>
            <w:color w:val="202020"/>
            <w:szCs w:val="24"/>
          </w:rPr>
          <w:delText>id</w:delText>
        </w:r>
      </w:del>
      <w:r w:rsidR="004E3CF2" w:rsidRPr="00F72F3E">
        <w:rPr>
          <w:color w:val="202020"/>
          <w:szCs w:val="24"/>
        </w:rPr>
        <w:t xml:space="preserve"> </w:t>
      </w:r>
      <w:del w:id="114" w:author="Mari Koik" w:date="2024-06-05T11:07:00Z">
        <w:r w:rsidR="004E3CF2" w:rsidRPr="00F72F3E" w:rsidDel="00996D0B">
          <w:rPr>
            <w:color w:val="202020"/>
            <w:szCs w:val="24"/>
          </w:rPr>
          <w:delText>ning</w:delText>
        </w:r>
        <w:r w:rsidRPr="00F72F3E" w:rsidDel="00996D0B">
          <w:rPr>
            <w:color w:val="202020"/>
            <w:szCs w:val="24"/>
          </w:rPr>
          <w:delText xml:space="preserve"> </w:delText>
        </w:r>
      </w:del>
      <w:ins w:id="115" w:author="Mari Koik" w:date="2024-06-05T11:07:00Z">
        <w:r w:rsidR="00996D0B">
          <w:rPr>
            <w:color w:val="202020"/>
            <w:szCs w:val="24"/>
          </w:rPr>
          <w:t>ja</w:t>
        </w:r>
        <w:r w:rsidR="00996D0B" w:rsidRPr="00F72F3E">
          <w:rPr>
            <w:color w:val="202020"/>
            <w:szCs w:val="24"/>
          </w:rPr>
          <w:t xml:space="preserve"> </w:t>
        </w:r>
      </w:ins>
      <w:r w:rsidR="004E3CF2" w:rsidRPr="000E5919">
        <w:rPr>
          <w:color w:val="202020"/>
          <w:szCs w:val="24"/>
        </w:rPr>
        <w:t>s</w:t>
      </w:r>
      <w:r w:rsidRPr="000E5919">
        <w:rPr>
          <w:color w:val="202020"/>
          <w:szCs w:val="24"/>
        </w:rPr>
        <w:t>õidukile väljastatud</w:t>
      </w:r>
      <w:r w:rsidRPr="00F72F3E">
        <w:rPr>
          <w:color w:val="202020"/>
          <w:szCs w:val="24"/>
        </w:rPr>
        <w:t xml:space="preserve"> registreerimismärgi vahetamine ei ole kohustuslik.</w:t>
      </w:r>
      <w:r w:rsidRPr="00F72F3E">
        <w:rPr>
          <w:szCs w:val="24"/>
        </w:rPr>
        <w:t>“;</w:t>
      </w:r>
    </w:p>
    <w:p w14:paraId="412ED4B5" w14:textId="77777777" w:rsidR="00B76826" w:rsidRPr="00F72F3E" w:rsidRDefault="00B76826" w:rsidP="00F72F3E">
      <w:pPr>
        <w:shd w:val="clear" w:color="auto" w:fill="FFFFFF"/>
        <w:spacing w:after="0" w:line="240" w:lineRule="auto"/>
        <w:rPr>
          <w:rFonts w:eastAsiaTheme="minorHAnsi"/>
          <w:szCs w:val="24"/>
        </w:rPr>
      </w:pPr>
    </w:p>
    <w:p w14:paraId="603E1573" w14:textId="6A183ED9" w:rsidR="00B76826" w:rsidRPr="00F72F3E" w:rsidRDefault="00B76826" w:rsidP="00F72F3E">
      <w:pPr>
        <w:shd w:val="clear" w:color="auto" w:fill="FFFFFF"/>
        <w:spacing w:after="0" w:line="240" w:lineRule="auto"/>
        <w:rPr>
          <w:rFonts w:eastAsiaTheme="minorHAnsi"/>
          <w:szCs w:val="24"/>
        </w:rPr>
      </w:pPr>
      <w:r w:rsidRPr="00F72F3E">
        <w:rPr>
          <w:rFonts w:eastAsiaTheme="minorHAnsi"/>
          <w:b/>
          <w:bCs/>
          <w:szCs w:val="24"/>
        </w:rPr>
        <w:t>1</w:t>
      </w:r>
      <w:r w:rsidR="009A3D7B" w:rsidRPr="00F72F3E">
        <w:rPr>
          <w:rFonts w:eastAsiaTheme="minorHAnsi"/>
          <w:b/>
          <w:bCs/>
          <w:szCs w:val="24"/>
        </w:rPr>
        <w:t>2</w:t>
      </w:r>
      <w:r w:rsidRPr="00F72F3E">
        <w:rPr>
          <w:rFonts w:eastAsiaTheme="minorHAnsi"/>
          <w:b/>
          <w:bCs/>
          <w:szCs w:val="24"/>
        </w:rPr>
        <w:t>)</w:t>
      </w:r>
      <w:r w:rsidRPr="00F72F3E">
        <w:rPr>
          <w:rFonts w:eastAsiaTheme="minorHAnsi"/>
          <w:szCs w:val="24"/>
        </w:rPr>
        <w:t xml:space="preserve"> paragrahvi 83 </w:t>
      </w:r>
      <w:r w:rsidR="004D549A" w:rsidRPr="00F72F3E">
        <w:rPr>
          <w:rFonts w:eastAsiaTheme="minorHAnsi"/>
          <w:szCs w:val="24"/>
        </w:rPr>
        <w:t>lõikes 4 asendatakse sõna „viie“ sõnaga „kümne“;</w:t>
      </w:r>
    </w:p>
    <w:p w14:paraId="1394C3DD" w14:textId="77777777" w:rsidR="004D549A" w:rsidRPr="00F72F3E" w:rsidRDefault="004D549A" w:rsidP="00F72F3E">
      <w:pPr>
        <w:shd w:val="clear" w:color="auto" w:fill="FFFFFF"/>
        <w:spacing w:after="0" w:line="240" w:lineRule="auto"/>
        <w:rPr>
          <w:rFonts w:eastAsiaTheme="minorHAnsi"/>
          <w:szCs w:val="24"/>
        </w:rPr>
      </w:pPr>
    </w:p>
    <w:p w14:paraId="7F81646C" w14:textId="470C99DD" w:rsidR="004D549A" w:rsidRPr="00F72F3E" w:rsidRDefault="004D549A" w:rsidP="00F72F3E">
      <w:pPr>
        <w:shd w:val="clear" w:color="auto" w:fill="FFFFFF"/>
        <w:spacing w:after="0" w:line="240" w:lineRule="auto"/>
        <w:rPr>
          <w:rFonts w:eastAsiaTheme="minorHAnsi"/>
          <w:szCs w:val="24"/>
        </w:rPr>
      </w:pPr>
      <w:r w:rsidRPr="00F72F3E">
        <w:rPr>
          <w:rFonts w:eastAsiaTheme="minorHAnsi"/>
          <w:b/>
          <w:bCs/>
          <w:szCs w:val="24"/>
        </w:rPr>
        <w:t>1</w:t>
      </w:r>
      <w:r w:rsidR="009A3D7B" w:rsidRPr="00F72F3E">
        <w:rPr>
          <w:rFonts w:eastAsiaTheme="minorHAnsi"/>
          <w:b/>
          <w:bCs/>
          <w:szCs w:val="24"/>
        </w:rPr>
        <w:t>3</w:t>
      </w:r>
      <w:r w:rsidRPr="00F72F3E">
        <w:rPr>
          <w:rFonts w:eastAsiaTheme="minorHAnsi"/>
          <w:b/>
          <w:bCs/>
          <w:szCs w:val="24"/>
        </w:rPr>
        <w:t>)</w:t>
      </w:r>
      <w:r w:rsidRPr="00F72F3E">
        <w:rPr>
          <w:rFonts w:eastAsiaTheme="minorHAnsi"/>
          <w:szCs w:val="24"/>
        </w:rPr>
        <w:t xml:space="preserve"> paragrahvi 83 täiendatakse lõikega 4</w:t>
      </w:r>
      <w:r w:rsidRPr="00F72F3E">
        <w:rPr>
          <w:rFonts w:eastAsiaTheme="minorHAnsi"/>
          <w:szCs w:val="24"/>
          <w:vertAlign w:val="superscript"/>
        </w:rPr>
        <w:t>1</w:t>
      </w:r>
      <w:r w:rsidRPr="00F72F3E">
        <w:rPr>
          <w:rFonts w:eastAsiaTheme="minorHAnsi"/>
          <w:szCs w:val="24"/>
        </w:rPr>
        <w:t xml:space="preserve"> järgmises sõnastuses:</w:t>
      </w:r>
    </w:p>
    <w:p w14:paraId="23F54465" w14:textId="77777777" w:rsidR="004D549A" w:rsidRPr="00F72F3E" w:rsidRDefault="004D549A" w:rsidP="00F72F3E">
      <w:pPr>
        <w:shd w:val="clear" w:color="auto" w:fill="FFFFFF"/>
        <w:spacing w:after="0" w:line="240" w:lineRule="auto"/>
        <w:rPr>
          <w:rFonts w:eastAsiaTheme="minorHAnsi"/>
          <w:szCs w:val="24"/>
        </w:rPr>
      </w:pPr>
    </w:p>
    <w:p w14:paraId="0E1836AF" w14:textId="22291BE7" w:rsidR="004D549A" w:rsidRPr="00F72F3E" w:rsidRDefault="004D549A" w:rsidP="00F72F3E">
      <w:pPr>
        <w:shd w:val="clear" w:color="auto" w:fill="FFFFFF"/>
        <w:spacing w:after="0" w:line="240" w:lineRule="auto"/>
        <w:rPr>
          <w:rFonts w:eastAsiaTheme="minorHAnsi"/>
          <w:szCs w:val="24"/>
        </w:rPr>
      </w:pPr>
      <w:r w:rsidRPr="00F72F3E">
        <w:rPr>
          <w:rFonts w:eastAsiaTheme="minorHAnsi"/>
          <w:szCs w:val="24"/>
        </w:rPr>
        <w:t>„</w:t>
      </w:r>
      <w:r w:rsidRPr="00F72F3E">
        <w:rPr>
          <w:color w:val="202020"/>
          <w:szCs w:val="24"/>
        </w:rPr>
        <w:t>(4</w:t>
      </w:r>
      <w:r w:rsidRPr="00F72F3E">
        <w:rPr>
          <w:color w:val="202020"/>
          <w:szCs w:val="24"/>
          <w:vertAlign w:val="superscript"/>
        </w:rPr>
        <w:t>1</w:t>
      </w:r>
      <w:r w:rsidRPr="00F72F3E">
        <w:rPr>
          <w:color w:val="202020"/>
          <w:szCs w:val="24"/>
        </w:rPr>
        <w:t>) </w:t>
      </w:r>
      <w:r w:rsidRPr="00F07C34">
        <w:rPr>
          <w:color w:val="202020"/>
          <w:szCs w:val="24"/>
        </w:rPr>
        <w:t>Va</w:t>
      </w:r>
      <w:r w:rsidRPr="00F72F3E">
        <w:rPr>
          <w:color w:val="202020"/>
          <w:szCs w:val="24"/>
        </w:rPr>
        <w:t>nasõidukiklubi</w:t>
      </w:r>
      <w:del w:id="116" w:author="Mari Koik" w:date="2024-06-05T18:04:00Z">
        <w:r w:rsidRPr="00F72F3E" w:rsidDel="00F07C34">
          <w:rPr>
            <w:color w:val="202020"/>
            <w:szCs w:val="24"/>
          </w:rPr>
          <w:delText>ks</w:delText>
        </w:r>
      </w:del>
      <w:r w:rsidRPr="00F72F3E">
        <w:rPr>
          <w:color w:val="202020"/>
          <w:szCs w:val="24"/>
        </w:rPr>
        <w:t xml:space="preserve"> käesoleva paragrahvi </w:t>
      </w:r>
      <w:del w:id="117" w:author="Mari Koik" w:date="2024-06-05T11:07:00Z">
        <w:r w:rsidRPr="00F72F3E" w:rsidDel="00996D0B">
          <w:rPr>
            <w:color w:val="202020"/>
            <w:szCs w:val="24"/>
          </w:rPr>
          <w:delText xml:space="preserve">lõige </w:delText>
        </w:r>
      </w:del>
      <w:ins w:id="118" w:author="Mari Koik" w:date="2024-06-05T11:07:00Z">
        <w:r w:rsidR="00996D0B" w:rsidRPr="00F72F3E">
          <w:rPr>
            <w:color w:val="202020"/>
            <w:szCs w:val="24"/>
          </w:rPr>
          <w:t>lõi</w:t>
        </w:r>
        <w:r w:rsidR="00996D0B">
          <w:rPr>
            <w:color w:val="202020"/>
            <w:szCs w:val="24"/>
          </w:rPr>
          <w:t>k</w:t>
        </w:r>
        <w:r w:rsidR="00996D0B" w:rsidRPr="00F72F3E">
          <w:rPr>
            <w:color w:val="202020"/>
            <w:szCs w:val="24"/>
          </w:rPr>
          <w:t xml:space="preserve">e </w:t>
        </w:r>
      </w:ins>
      <w:r w:rsidRPr="00F72F3E">
        <w:rPr>
          <w:color w:val="202020"/>
          <w:szCs w:val="24"/>
        </w:rPr>
        <w:t xml:space="preserve">4 </w:t>
      </w:r>
      <w:del w:id="119" w:author="Mari Koik" w:date="2024-06-05T11:07:00Z">
        <w:r w:rsidRPr="00F72F3E" w:rsidDel="00996D0B">
          <w:rPr>
            <w:color w:val="202020"/>
            <w:szCs w:val="24"/>
          </w:rPr>
          <w:delText xml:space="preserve">mõttes </w:delText>
        </w:r>
      </w:del>
      <w:ins w:id="120" w:author="Mari Koik" w:date="2024-06-05T11:07:00Z">
        <w:r w:rsidR="00996D0B">
          <w:rPr>
            <w:color w:val="202020"/>
            <w:szCs w:val="24"/>
          </w:rPr>
          <w:t>tähendus</w:t>
        </w:r>
        <w:r w:rsidR="00996D0B" w:rsidRPr="00F72F3E">
          <w:rPr>
            <w:color w:val="202020"/>
            <w:szCs w:val="24"/>
          </w:rPr>
          <w:t xml:space="preserve">es </w:t>
        </w:r>
      </w:ins>
      <w:ins w:id="121" w:author="Mari Koik" w:date="2024-06-05T18:04:00Z">
        <w:r w:rsidR="00F07C34">
          <w:rPr>
            <w:color w:val="202020"/>
            <w:szCs w:val="24"/>
          </w:rPr>
          <w:t>on</w:t>
        </w:r>
      </w:ins>
      <w:del w:id="122" w:author="Mari Koik" w:date="2024-06-05T18:04:00Z">
        <w:r w:rsidRPr="00F72F3E" w:rsidDel="00F07C34">
          <w:rPr>
            <w:color w:val="202020"/>
            <w:szCs w:val="24"/>
          </w:rPr>
          <w:delText>loetakse</w:delText>
        </w:r>
      </w:del>
      <w:r w:rsidRPr="00F72F3E">
        <w:rPr>
          <w:color w:val="202020"/>
          <w:szCs w:val="24"/>
        </w:rPr>
        <w:t xml:space="preserve"> vähemalt viis aastat tegutsenud </w:t>
      </w:r>
      <w:commentRangeStart w:id="123"/>
      <w:r w:rsidRPr="00F72F3E">
        <w:rPr>
          <w:color w:val="202020"/>
          <w:szCs w:val="24"/>
        </w:rPr>
        <w:t>mittetulundusühing</w:t>
      </w:r>
      <w:del w:id="124" w:author="Mari Koik" w:date="2024-06-05T18:04:00Z">
        <w:r w:rsidRPr="00F72F3E" w:rsidDel="00F07C34">
          <w:rPr>
            <w:color w:val="202020"/>
            <w:szCs w:val="24"/>
          </w:rPr>
          <w:delText>ut</w:delText>
        </w:r>
      </w:del>
      <w:commentRangeEnd w:id="123"/>
      <w:r w:rsidR="00CD7749">
        <w:rPr>
          <w:rStyle w:val="Kommentaariviide"/>
        </w:rPr>
        <w:commentReference w:id="123"/>
      </w:r>
      <w:r w:rsidRPr="00F72F3E">
        <w:rPr>
          <w:color w:val="202020"/>
          <w:szCs w:val="24"/>
        </w:rPr>
        <w:t xml:space="preserve">, mille </w:t>
      </w:r>
      <w:r w:rsidRPr="00F72F3E">
        <w:rPr>
          <w:szCs w:val="24"/>
        </w:rPr>
        <w:t xml:space="preserve">tegevuse eesmärk on </w:t>
      </w:r>
      <w:commentRangeStart w:id="125"/>
      <w:r w:rsidRPr="000E5919">
        <w:rPr>
          <w:szCs w:val="24"/>
        </w:rPr>
        <w:t>vanasõiduki</w:t>
      </w:r>
      <w:del w:id="126" w:author="Mari Koik" w:date="2024-06-05T16:52:00Z">
        <w:r w:rsidRPr="000E5919" w:rsidDel="000E5919">
          <w:rPr>
            <w:szCs w:val="24"/>
          </w:rPr>
          <w:delText xml:space="preserve"> </w:delText>
        </w:r>
      </w:del>
      <w:r w:rsidRPr="000E5919">
        <w:rPr>
          <w:szCs w:val="24"/>
        </w:rPr>
        <w:t>kultuuri</w:t>
      </w:r>
      <w:commentRangeEnd w:id="125"/>
      <w:r w:rsidR="00716AFD">
        <w:rPr>
          <w:rStyle w:val="Kommentaariviide"/>
        </w:rPr>
        <w:commentReference w:id="125"/>
      </w:r>
      <w:r w:rsidRPr="00F72F3E">
        <w:rPr>
          <w:szCs w:val="24"/>
        </w:rPr>
        <w:t xml:space="preserve"> edendamine ja ajaloopärandi säilitamine </w:t>
      </w:r>
      <w:del w:id="127" w:author="Mari Koik" w:date="2024-06-05T11:08:00Z">
        <w:r w:rsidRPr="00F72F3E" w:rsidDel="00300CDC">
          <w:rPr>
            <w:szCs w:val="24"/>
          </w:rPr>
          <w:delText xml:space="preserve">ja </w:delText>
        </w:r>
      </w:del>
      <w:ins w:id="128" w:author="Mari Koik" w:date="2024-06-05T11:08:00Z">
        <w:r w:rsidR="00300CDC">
          <w:rPr>
            <w:szCs w:val="24"/>
          </w:rPr>
          <w:t>ning</w:t>
        </w:r>
        <w:r w:rsidR="00300CDC" w:rsidRPr="00F72F3E">
          <w:rPr>
            <w:szCs w:val="24"/>
          </w:rPr>
          <w:t xml:space="preserve"> </w:t>
        </w:r>
      </w:ins>
      <w:r w:rsidRPr="00F72F3E">
        <w:rPr>
          <w:szCs w:val="24"/>
        </w:rPr>
        <w:t>millel on vähemalt kümme liiget</w:t>
      </w:r>
      <w:r w:rsidRPr="00F72F3E">
        <w:rPr>
          <w:color w:val="202020"/>
          <w:szCs w:val="24"/>
        </w:rPr>
        <w:t>.“;</w:t>
      </w:r>
    </w:p>
    <w:p w14:paraId="6E04F9C6" w14:textId="117296AB" w:rsidR="00B76826" w:rsidRPr="00F72F3E" w:rsidRDefault="00B76826" w:rsidP="00F72F3E">
      <w:pPr>
        <w:spacing w:after="0" w:line="240" w:lineRule="auto"/>
        <w:rPr>
          <w:color w:val="000000" w:themeColor="text1"/>
          <w:szCs w:val="24"/>
        </w:rPr>
      </w:pPr>
    </w:p>
    <w:p w14:paraId="1C1C1F0F" w14:textId="08D237A2" w:rsidR="00CE1785" w:rsidRPr="00F72F3E" w:rsidRDefault="004D549A" w:rsidP="00F72F3E">
      <w:pPr>
        <w:spacing w:after="0" w:line="240" w:lineRule="auto"/>
        <w:rPr>
          <w:szCs w:val="24"/>
        </w:rPr>
      </w:pPr>
      <w:r w:rsidRPr="00F72F3E">
        <w:rPr>
          <w:b/>
          <w:bCs/>
          <w:color w:val="000000" w:themeColor="text1"/>
          <w:szCs w:val="24"/>
        </w:rPr>
        <w:t>1</w:t>
      </w:r>
      <w:r w:rsidR="009A3D7B" w:rsidRPr="00F72F3E">
        <w:rPr>
          <w:b/>
          <w:bCs/>
          <w:color w:val="000000" w:themeColor="text1"/>
          <w:szCs w:val="24"/>
        </w:rPr>
        <w:t>4</w:t>
      </w:r>
      <w:r w:rsidR="00B76826" w:rsidRPr="00F72F3E">
        <w:rPr>
          <w:b/>
          <w:bCs/>
          <w:color w:val="000000" w:themeColor="text1"/>
          <w:szCs w:val="24"/>
        </w:rPr>
        <w:t xml:space="preserve">) </w:t>
      </w:r>
      <w:r w:rsidR="17244502" w:rsidRPr="00F72F3E">
        <w:rPr>
          <w:color w:val="000000" w:themeColor="text1"/>
          <w:szCs w:val="24"/>
        </w:rPr>
        <w:t xml:space="preserve">seadust täiendatakse </w:t>
      </w:r>
      <w:r w:rsidR="00C5447E" w:rsidRPr="00F72F3E">
        <w:rPr>
          <w:color w:val="202020"/>
          <w:szCs w:val="24"/>
        </w:rPr>
        <w:t>§-</w:t>
      </w:r>
      <w:r w:rsidR="17244502" w:rsidRPr="00F72F3E">
        <w:rPr>
          <w:color w:val="000000" w:themeColor="text1"/>
          <w:szCs w:val="24"/>
        </w:rPr>
        <w:t>ga 261</w:t>
      </w:r>
      <w:r w:rsidR="17244502" w:rsidRPr="00F72F3E">
        <w:rPr>
          <w:color w:val="000000" w:themeColor="text1"/>
          <w:szCs w:val="24"/>
          <w:vertAlign w:val="superscript"/>
        </w:rPr>
        <w:t>11</w:t>
      </w:r>
      <w:r w:rsidR="17244502" w:rsidRPr="00F72F3E">
        <w:rPr>
          <w:color w:val="000000" w:themeColor="text1"/>
          <w:szCs w:val="24"/>
        </w:rPr>
        <w:t xml:space="preserve"> järgmises sõnastuses:</w:t>
      </w:r>
    </w:p>
    <w:p w14:paraId="60F745D4" w14:textId="3A570D06" w:rsidR="00CE1785" w:rsidRPr="00F72F3E" w:rsidRDefault="00CE1785" w:rsidP="00F72F3E">
      <w:pPr>
        <w:shd w:val="clear" w:color="auto" w:fill="FFFFFF" w:themeFill="background1"/>
        <w:spacing w:after="0" w:line="240" w:lineRule="auto"/>
        <w:rPr>
          <w:szCs w:val="24"/>
        </w:rPr>
      </w:pPr>
    </w:p>
    <w:p w14:paraId="48D1DFC4" w14:textId="05C84054" w:rsidR="00CE1785" w:rsidRPr="00F72F3E" w:rsidRDefault="17244502" w:rsidP="00F72F3E">
      <w:pPr>
        <w:spacing w:after="0" w:line="240" w:lineRule="auto"/>
        <w:rPr>
          <w:szCs w:val="24"/>
        </w:rPr>
      </w:pPr>
      <w:r w:rsidRPr="00F72F3E">
        <w:rPr>
          <w:b/>
          <w:bCs/>
          <w:color w:val="000000" w:themeColor="text1"/>
          <w:szCs w:val="24"/>
        </w:rPr>
        <w:t>„§ 261</w:t>
      </w:r>
      <w:r w:rsidRPr="00F72F3E">
        <w:rPr>
          <w:b/>
          <w:bCs/>
          <w:color w:val="000000" w:themeColor="text1"/>
          <w:szCs w:val="24"/>
          <w:vertAlign w:val="superscript"/>
        </w:rPr>
        <w:t>11</w:t>
      </w:r>
      <w:r w:rsidRPr="00F72F3E">
        <w:rPr>
          <w:b/>
          <w:bCs/>
          <w:color w:val="000000" w:themeColor="text1"/>
          <w:szCs w:val="24"/>
        </w:rPr>
        <w:t>. Toimingu tegemata jätmise tõttu sõiduki liiklusregistrist kustutamine</w:t>
      </w:r>
    </w:p>
    <w:p w14:paraId="446BB38A" w14:textId="2979C563" w:rsidR="00CE1785" w:rsidRPr="00F72F3E" w:rsidRDefault="00CE1785" w:rsidP="00F72F3E">
      <w:pPr>
        <w:spacing w:after="0" w:line="240" w:lineRule="auto"/>
        <w:rPr>
          <w:szCs w:val="24"/>
        </w:rPr>
      </w:pPr>
    </w:p>
    <w:p w14:paraId="5EB4997C" w14:textId="2515E118" w:rsidR="00CE1785" w:rsidRPr="00F72F3E" w:rsidRDefault="021BB615" w:rsidP="00F72F3E">
      <w:pPr>
        <w:spacing w:after="0" w:line="240" w:lineRule="auto"/>
        <w:rPr>
          <w:color w:val="202020"/>
          <w:szCs w:val="24"/>
        </w:rPr>
      </w:pPr>
      <w:r w:rsidRPr="00F72F3E">
        <w:rPr>
          <w:color w:val="202020"/>
          <w:szCs w:val="24"/>
        </w:rPr>
        <w:t>(1)</w:t>
      </w:r>
      <w:r w:rsidR="00190A38" w:rsidRPr="00F72F3E">
        <w:rPr>
          <w:color w:val="202020"/>
          <w:szCs w:val="24"/>
        </w:rPr>
        <w:t> </w:t>
      </w:r>
      <w:r w:rsidRPr="00F72F3E">
        <w:rPr>
          <w:color w:val="202020"/>
          <w:szCs w:val="24"/>
        </w:rPr>
        <w:t xml:space="preserve">Käesoleva seaduse § </w:t>
      </w:r>
      <w:r w:rsidR="00E24CF5" w:rsidRPr="00F72F3E">
        <w:rPr>
          <w:color w:val="202020"/>
          <w:szCs w:val="24"/>
        </w:rPr>
        <w:t xml:space="preserve">77 </w:t>
      </w:r>
      <w:r w:rsidRPr="00F72F3E">
        <w:rPr>
          <w:color w:val="202020"/>
          <w:szCs w:val="24"/>
        </w:rPr>
        <w:t xml:space="preserve">lõikes </w:t>
      </w:r>
      <w:r w:rsidR="00E24CF5" w:rsidRPr="00F72F3E">
        <w:rPr>
          <w:color w:val="202020"/>
          <w:szCs w:val="24"/>
        </w:rPr>
        <w:t>8</w:t>
      </w:r>
      <w:r w:rsidR="00E24CF5" w:rsidRPr="00F72F3E">
        <w:rPr>
          <w:color w:val="202020"/>
          <w:szCs w:val="24"/>
          <w:vertAlign w:val="superscript"/>
        </w:rPr>
        <w:t>5</w:t>
      </w:r>
      <w:r w:rsidR="00E24CF5" w:rsidRPr="00F72F3E">
        <w:rPr>
          <w:color w:val="202020"/>
          <w:szCs w:val="24"/>
        </w:rPr>
        <w:t xml:space="preserve"> </w:t>
      </w:r>
      <w:r w:rsidRPr="00F72F3E">
        <w:rPr>
          <w:color w:val="202020"/>
          <w:szCs w:val="24"/>
        </w:rPr>
        <w:t xml:space="preserve">ettenähtud toimingu tegemata jätmise eest, mille tulemusena sõiduk </w:t>
      </w:r>
      <w:r w:rsidR="003E33A4" w:rsidRPr="00F72F3E">
        <w:rPr>
          <w:color w:val="202020"/>
          <w:szCs w:val="24"/>
        </w:rPr>
        <w:t xml:space="preserve">on </w:t>
      </w:r>
      <w:r w:rsidRPr="00F72F3E">
        <w:rPr>
          <w:color w:val="202020"/>
          <w:szCs w:val="24"/>
        </w:rPr>
        <w:t>alusetult liiklusregistrist</w:t>
      </w:r>
      <w:r w:rsidR="003E33A4" w:rsidRPr="00F72F3E">
        <w:rPr>
          <w:color w:val="202020"/>
          <w:szCs w:val="24"/>
        </w:rPr>
        <w:t xml:space="preserve"> kustutatud</w:t>
      </w:r>
      <w:r w:rsidRPr="00F72F3E">
        <w:rPr>
          <w:color w:val="202020"/>
          <w:szCs w:val="24"/>
        </w:rPr>
        <w:t>, –</w:t>
      </w:r>
    </w:p>
    <w:p w14:paraId="7126C3D0" w14:textId="17AB03B1" w:rsidR="00CE1785" w:rsidRPr="00F72F3E" w:rsidRDefault="021BB615" w:rsidP="00F72F3E">
      <w:pPr>
        <w:spacing w:after="0" w:line="240" w:lineRule="auto"/>
        <w:rPr>
          <w:szCs w:val="24"/>
        </w:rPr>
      </w:pPr>
      <w:r w:rsidRPr="00F72F3E">
        <w:rPr>
          <w:color w:val="202020"/>
          <w:szCs w:val="24"/>
        </w:rPr>
        <w:t xml:space="preserve">karistatakse rahatrahviga kuni </w:t>
      </w:r>
      <w:r w:rsidR="41B2CB79" w:rsidRPr="00F72F3E">
        <w:rPr>
          <w:color w:val="202020"/>
          <w:szCs w:val="24"/>
        </w:rPr>
        <w:t>1</w:t>
      </w:r>
      <w:r w:rsidRPr="00F72F3E">
        <w:rPr>
          <w:color w:val="202020"/>
          <w:szCs w:val="24"/>
        </w:rPr>
        <w:t>00 trahviühikut.</w:t>
      </w:r>
    </w:p>
    <w:p w14:paraId="635CF184" w14:textId="0638510F" w:rsidR="00CE1785" w:rsidRPr="00F72F3E" w:rsidRDefault="00CE1785" w:rsidP="00F72F3E">
      <w:pPr>
        <w:spacing w:after="0" w:line="240" w:lineRule="auto"/>
        <w:rPr>
          <w:szCs w:val="24"/>
        </w:rPr>
      </w:pPr>
    </w:p>
    <w:p w14:paraId="1AE98E10" w14:textId="383098E7" w:rsidR="00CE1785" w:rsidRPr="00F72F3E" w:rsidRDefault="17244502" w:rsidP="00F72F3E">
      <w:pPr>
        <w:spacing w:after="0" w:line="240" w:lineRule="auto"/>
        <w:rPr>
          <w:szCs w:val="24"/>
        </w:rPr>
      </w:pPr>
      <w:r w:rsidRPr="00F72F3E">
        <w:rPr>
          <w:color w:val="202020"/>
          <w:szCs w:val="24"/>
        </w:rPr>
        <w:t>(2) Sama teo eest, kui selle on toime pannud juriidiline isik, –</w:t>
      </w:r>
    </w:p>
    <w:p w14:paraId="522B2934" w14:textId="786D6754" w:rsidR="00CE1785" w:rsidRPr="00F72F3E" w:rsidRDefault="021BB615" w:rsidP="00F72F3E">
      <w:pPr>
        <w:spacing w:after="0" w:line="240" w:lineRule="auto"/>
        <w:rPr>
          <w:color w:val="202020"/>
          <w:szCs w:val="24"/>
        </w:rPr>
      </w:pPr>
      <w:r w:rsidRPr="00F72F3E">
        <w:rPr>
          <w:color w:val="202020"/>
          <w:szCs w:val="24"/>
        </w:rPr>
        <w:t>karistatakse rahatrahviga kuni 32 000 eurot.“;</w:t>
      </w:r>
    </w:p>
    <w:p w14:paraId="6A3BA18E" w14:textId="241AB7B3" w:rsidR="00CE1785" w:rsidRPr="00F72F3E" w:rsidRDefault="00CE1785" w:rsidP="00F72F3E">
      <w:pPr>
        <w:spacing w:after="0" w:line="240" w:lineRule="auto"/>
        <w:rPr>
          <w:szCs w:val="24"/>
        </w:rPr>
      </w:pPr>
    </w:p>
    <w:p w14:paraId="26577043" w14:textId="7F9574B4" w:rsidR="00CE1785" w:rsidRPr="00F72F3E" w:rsidRDefault="004D549A" w:rsidP="00F72F3E">
      <w:pPr>
        <w:spacing w:after="0" w:line="240" w:lineRule="auto"/>
        <w:rPr>
          <w:szCs w:val="24"/>
        </w:rPr>
      </w:pPr>
      <w:r w:rsidRPr="00F72F3E">
        <w:rPr>
          <w:b/>
          <w:bCs/>
          <w:color w:val="202020"/>
          <w:szCs w:val="24"/>
        </w:rPr>
        <w:t>1</w:t>
      </w:r>
      <w:r w:rsidR="009A3D7B" w:rsidRPr="00F72F3E">
        <w:rPr>
          <w:b/>
          <w:bCs/>
          <w:color w:val="202020"/>
          <w:szCs w:val="24"/>
        </w:rPr>
        <w:t>5</w:t>
      </w:r>
      <w:r w:rsidR="17244502" w:rsidRPr="00F72F3E">
        <w:rPr>
          <w:b/>
          <w:bCs/>
          <w:color w:val="202020"/>
          <w:szCs w:val="24"/>
        </w:rPr>
        <w:t>)</w:t>
      </w:r>
      <w:r w:rsidR="17244502" w:rsidRPr="00F72F3E">
        <w:rPr>
          <w:color w:val="202020"/>
          <w:szCs w:val="24"/>
        </w:rPr>
        <w:t xml:space="preserve"> </w:t>
      </w:r>
      <w:r w:rsidR="17244502" w:rsidRPr="00F72F3E">
        <w:rPr>
          <w:color w:val="000000" w:themeColor="text1"/>
          <w:szCs w:val="24"/>
        </w:rPr>
        <w:t>paragrahvi 263 täiendatakse lõikega 4</w:t>
      </w:r>
      <w:r w:rsidR="17244502" w:rsidRPr="00F72F3E">
        <w:rPr>
          <w:color w:val="000000" w:themeColor="text1"/>
          <w:szCs w:val="24"/>
          <w:vertAlign w:val="superscript"/>
        </w:rPr>
        <w:t xml:space="preserve">2 </w:t>
      </w:r>
      <w:r w:rsidR="17244502" w:rsidRPr="00F72F3E">
        <w:rPr>
          <w:color w:val="000000" w:themeColor="text1"/>
          <w:szCs w:val="24"/>
        </w:rPr>
        <w:t>järgmises sõnastuses:</w:t>
      </w:r>
    </w:p>
    <w:p w14:paraId="6FD040A9" w14:textId="78231E47" w:rsidR="00CE1785" w:rsidRPr="00F72F3E" w:rsidRDefault="00CE1785" w:rsidP="00F72F3E">
      <w:pPr>
        <w:shd w:val="clear" w:color="auto" w:fill="FFFFFF" w:themeFill="background1"/>
        <w:spacing w:after="0" w:line="240" w:lineRule="auto"/>
        <w:rPr>
          <w:szCs w:val="24"/>
        </w:rPr>
      </w:pPr>
    </w:p>
    <w:p w14:paraId="1D83DB1D" w14:textId="61917BFB" w:rsidR="00CE1785" w:rsidRPr="00F72F3E" w:rsidRDefault="021BB615" w:rsidP="00F72F3E">
      <w:pPr>
        <w:spacing w:after="0" w:line="240" w:lineRule="auto"/>
        <w:rPr>
          <w:szCs w:val="24"/>
        </w:rPr>
      </w:pPr>
      <w:r w:rsidRPr="00F72F3E">
        <w:rPr>
          <w:color w:val="000000" w:themeColor="text1"/>
          <w:szCs w:val="24"/>
        </w:rPr>
        <w:t>„(4</w:t>
      </w:r>
      <w:r w:rsidRPr="00F72F3E">
        <w:rPr>
          <w:color w:val="000000" w:themeColor="text1"/>
          <w:szCs w:val="24"/>
          <w:vertAlign w:val="superscript"/>
        </w:rPr>
        <w:t>2</w:t>
      </w:r>
      <w:r w:rsidRPr="00F72F3E">
        <w:rPr>
          <w:color w:val="000000" w:themeColor="text1"/>
          <w:szCs w:val="24"/>
        </w:rPr>
        <w:t>)</w:t>
      </w:r>
      <w:r w:rsidR="001624E3" w:rsidRPr="00F72F3E">
        <w:rPr>
          <w:color w:val="000000" w:themeColor="text1"/>
          <w:szCs w:val="24"/>
        </w:rPr>
        <w:t> </w:t>
      </w:r>
      <w:r w:rsidRPr="00F72F3E">
        <w:rPr>
          <w:color w:val="202020"/>
          <w:szCs w:val="24"/>
        </w:rPr>
        <w:t>Käesoleva seaduse §-s 261</w:t>
      </w:r>
      <w:r w:rsidRPr="00F72F3E">
        <w:rPr>
          <w:color w:val="202020"/>
          <w:szCs w:val="24"/>
          <w:vertAlign w:val="superscript"/>
        </w:rPr>
        <w:t>11</w:t>
      </w:r>
      <w:r w:rsidRPr="00F72F3E">
        <w:rPr>
          <w:color w:val="202020"/>
          <w:szCs w:val="24"/>
        </w:rPr>
        <w:t xml:space="preserve"> sätestatud väärteo kohtuväli</w:t>
      </w:r>
      <w:r w:rsidR="001624E3" w:rsidRPr="00F72F3E">
        <w:rPr>
          <w:color w:val="202020"/>
          <w:szCs w:val="24"/>
        </w:rPr>
        <w:t>s</w:t>
      </w:r>
      <w:r w:rsidRPr="00F72F3E">
        <w:rPr>
          <w:color w:val="202020"/>
          <w:szCs w:val="24"/>
        </w:rPr>
        <w:t>e</w:t>
      </w:r>
      <w:r w:rsidR="001624E3" w:rsidRPr="00F72F3E">
        <w:rPr>
          <w:color w:val="202020"/>
          <w:szCs w:val="24"/>
        </w:rPr>
        <w:t>d</w:t>
      </w:r>
      <w:r w:rsidRPr="00F72F3E">
        <w:rPr>
          <w:color w:val="202020"/>
          <w:szCs w:val="24"/>
        </w:rPr>
        <w:t xml:space="preserve"> menetleja</w:t>
      </w:r>
      <w:r w:rsidR="00776192" w:rsidRPr="00F72F3E">
        <w:rPr>
          <w:color w:val="202020"/>
          <w:szCs w:val="24"/>
        </w:rPr>
        <w:t>d</w:t>
      </w:r>
      <w:r w:rsidRPr="00F72F3E">
        <w:rPr>
          <w:color w:val="202020"/>
          <w:szCs w:val="24"/>
        </w:rPr>
        <w:t xml:space="preserve"> on Keskkonnaamet, Politsei- ja Piirivalveamet </w:t>
      </w:r>
      <w:del w:id="129" w:author="Mari Koik" w:date="2024-06-05T11:08:00Z">
        <w:r w:rsidRPr="00F72F3E" w:rsidDel="00300CDC">
          <w:rPr>
            <w:color w:val="202020"/>
            <w:szCs w:val="24"/>
          </w:rPr>
          <w:delText xml:space="preserve">ja </w:delText>
        </w:r>
      </w:del>
      <w:ins w:id="130" w:author="Mari Koik" w:date="2024-06-05T11:08:00Z">
        <w:r w:rsidR="00300CDC">
          <w:rPr>
            <w:color w:val="202020"/>
            <w:szCs w:val="24"/>
          </w:rPr>
          <w:t>ning</w:t>
        </w:r>
        <w:r w:rsidR="00300CDC" w:rsidRPr="00F72F3E">
          <w:rPr>
            <w:color w:val="202020"/>
            <w:szCs w:val="24"/>
          </w:rPr>
          <w:t xml:space="preserve"> </w:t>
        </w:r>
      </w:ins>
      <w:r w:rsidRPr="00F72F3E">
        <w:rPr>
          <w:color w:val="202020"/>
          <w:szCs w:val="24"/>
        </w:rPr>
        <w:t>Transpordiamet.“;</w:t>
      </w:r>
    </w:p>
    <w:p w14:paraId="31F7BA15" w14:textId="16F91CD7" w:rsidR="00CE1785" w:rsidRPr="00F72F3E" w:rsidRDefault="00CE1785" w:rsidP="00F72F3E">
      <w:pPr>
        <w:shd w:val="clear" w:color="auto" w:fill="FFFFFF" w:themeFill="background1"/>
        <w:spacing w:after="0" w:line="240" w:lineRule="auto"/>
        <w:rPr>
          <w:szCs w:val="24"/>
        </w:rPr>
      </w:pPr>
    </w:p>
    <w:p w14:paraId="20A5B71B" w14:textId="4EE57640" w:rsidR="00CE1785" w:rsidRPr="00F72F3E" w:rsidRDefault="00D44FED" w:rsidP="00F72F3E">
      <w:pPr>
        <w:spacing w:after="0" w:line="240" w:lineRule="auto"/>
        <w:rPr>
          <w:szCs w:val="24"/>
        </w:rPr>
      </w:pPr>
      <w:r w:rsidRPr="00F72F3E">
        <w:rPr>
          <w:b/>
          <w:bCs/>
          <w:color w:val="000000" w:themeColor="text1"/>
          <w:szCs w:val="24"/>
        </w:rPr>
        <w:t>1</w:t>
      </w:r>
      <w:r w:rsidR="009A3D7B" w:rsidRPr="00F72F3E">
        <w:rPr>
          <w:b/>
          <w:bCs/>
          <w:color w:val="000000" w:themeColor="text1"/>
          <w:szCs w:val="24"/>
        </w:rPr>
        <w:t>6</w:t>
      </w:r>
      <w:r w:rsidR="17244502" w:rsidRPr="00F72F3E">
        <w:rPr>
          <w:b/>
          <w:bCs/>
          <w:color w:val="000000" w:themeColor="text1"/>
          <w:szCs w:val="24"/>
        </w:rPr>
        <w:t xml:space="preserve">) </w:t>
      </w:r>
      <w:r w:rsidR="17244502" w:rsidRPr="00F72F3E">
        <w:rPr>
          <w:color w:val="000000" w:themeColor="text1"/>
          <w:szCs w:val="24"/>
        </w:rPr>
        <w:t xml:space="preserve">paragrahvi 264 täiendatakse lõigetega </w:t>
      </w:r>
      <w:r w:rsidR="003320AB" w:rsidRPr="00F72F3E">
        <w:rPr>
          <w:color w:val="000000" w:themeColor="text1"/>
          <w:szCs w:val="24"/>
        </w:rPr>
        <w:t>16</w:t>
      </w:r>
      <w:r w:rsidR="003320AB" w:rsidRPr="00F72F3E">
        <w:rPr>
          <w:color w:val="000000" w:themeColor="text1"/>
          <w:szCs w:val="24"/>
          <w:vertAlign w:val="superscript"/>
        </w:rPr>
        <w:t>1</w:t>
      </w:r>
      <w:r w:rsidR="003320AB" w:rsidRPr="00F72F3E">
        <w:rPr>
          <w:color w:val="000000" w:themeColor="text1"/>
          <w:szCs w:val="24"/>
        </w:rPr>
        <w:t xml:space="preserve"> </w:t>
      </w:r>
      <w:r w:rsidR="17244502" w:rsidRPr="00F72F3E">
        <w:rPr>
          <w:color w:val="000000" w:themeColor="text1"/>
          <w:szCs w:val="24"/>
        </w:rPr>
        <w:t xml:space="preserve">ja </w:t>
      </w:r>
      <w:r w:rsidR="003320AB" w:rsidRPr="00F72F3E">
        <w:rPr>
          <w:color w:val="000000" w:themeColor="text1"/>
          <w:szCs w:val="24"/>
        </w:rPr>
        <w:t>16</w:t>
      </w:r>
      <w:r w:rsidR="003320AB" w:rsidRPr="00F72F3E">
        <w:rPr>
          <w:color w:val="000000" w:themeColor="text1"/>
          <w:szCs w:val="24"/>
          <w:vertAlign w:val="superscript"/>
        </w:rPr>
        <w:t>2</w:t>
      </w:r>
      <w:r w:rsidR="003320AB" w:rsidRPr="00F72F3E">
        <w:rPr>
          <w:color w:val="000000" w:themeColor="text1"/>
          <w:szCs w:val="24"/>
        </w:rPr>
        <w:t xml:space="preserve"> </w:t>
      </w:r>
      <w:r w:rsidR="17244502" w:rsidRPr="00F72F3E">
        <w:rPr>
          <w:color w:val="000000" w:themeColor="text1"/>
          <w:szCs w:val="24"/>
        </w:rPr>
        <w:t>järgmises sõnastuses:</w:t>
      </w:r>
    </w:p>
    <w:p w14:paraId="53295A31" w14:textId="11267C4A" w:rsidR="00CE1785" w:rsidRPr="00F72F3E" w:rsidRDefault="00CE1785" w:rsidP="00F72F3E">
      <w:pPr>
        <w:shd w:val="clear" w:color="auto" w:fill="FFFFFF" w:themeFill="background1"/>
        <w:spacing w:after="0" w:line="240" w:lineRule="auto"/>
        <w:rPr>
          <w:szCs w:val="24"/>
        </w:rPr>
      </w:pPr>
    </w:p>
    <w:p w14:paraId="131B2663" w14:textId="53F64798" w:rsidR="00CE1785" w:rsidRPr="00F72F3E" w:rsidRDefault="17244502" w:rsidP="00F72F3E">
      <w:pPr>
        <w:spacing w:after="0" w:line="240" w:lineRule="auto"/>
        <w:rPr>
          <w:szCs w:val="24"/>
        </w:rPr>
      </w:pPr>
      <w:r w:rsidRPr="00F72F3E">
        <w:rPr>
          <w:color w:val="000000" w:themeColor="text1"/>
          <w:szCs w:val="24"/>
        </w:rPr>
        <w:t>„(</w:t>
      </w:r>
      <w:r w:rsidR="003320AB" w:rsidRPr="00F72F3E">
        <w:rPr>
          <w:color w:val="000000" w:themeColor="text1"/>
          <w:szCs w:val="24"/>
        </w:rPr>
        <w:t>16</w:t>
      </w:r>
      <w:r w:rsidR="003320AB" w:rsidRPr="00F72F3E">
        <w:rPr>
          <w:color w:val="000000" w:themeColor="text1"/>
          <w:szCs w:val="24"/>
          <w:vertAlign w:val="superscript"/>
        </w:rPr>
        <w:t>1</w:t>
      </w:r>
      <w:r w:rsidRPr="00F72F3E">
        <w:rPr>
          <w:color w:val="000000" w:themeColor="text1"/>
          <w:szCs w:val="24"/>
        </w:rPr>
        <w:t>)</w:t>
      </w:r>
      <w:r w:rsidR="00190A38" w:rsidRPr="00F72F3E">
        <w:rPr>
          <w:color w:val="000000" w:themeColor="text1"/>
          <w:szCs w:val="24"/>
        </w:rPr>
        <w:t> </w:t>
      </w:r>
      <w:r w:rsidRPr="00F72F3E">
        <w:rPr>
          <w:color w:val="000000" w:themeColor="text1"/>
          <w:szCs w:val="24"/>
        </w:rPr>
        <w:t xml:space="preserve">Käesoleva seaduse § 77 </w:t>
      </w:r>
      <w:commentRangeStart w:id="131"/>
      <w:r w:rsidRPr="00F72F3E">
        <w:rPr>
          <w:color w:val="000000" w:themeColor="text1"/>
          <w:szCs w:val="24"/>
        </w:rPr>
        <w:t>lõikes 6</w:t>
      </w:r>
      <w:r w:rsidRPr="00F72F3E">
        <w:rPr>
          <w:color w:val="000000" w:themeColor="text1"/>
          <w:szCs w:val="24"/>
          <w:vertAlign w:val="superscript"/>
        </w:rPr>
        <w:t>1</w:t>
      </w:r>
      <w:r w:rsidRPr="00F72F3E">
        <w:rPr>
          <w:color w:val="000000" w:themeColor="text1"/>
          <w:szCs w:val="24"/>
        </w:rPr>
        <w:t xml:space="preserve"> </w:t>
      </w:r>
      <w:commentRangeEnd w:id="131"/>
      <w:r w:rsidR="00D55531">
        <w:rPr>
          <w:rStyle w:val="Kommentaariviide"/>
        </w:rPr>
        <w:commentReference w:id="131"/>
      </w:r>
      <w:r w:rsidRPr="00F72F3E">
        <w:rPr>
          <w:color w:val="000000" w:themeColor="text1"/>
          <w:szCs w:val="24"/>
        </w:rPr>
        <w:t xml:space="preserve">nimetatud juhul saab </w:t>
      </w:r>
      <w:r w:rsidR="00EB0C31" w:rsidRPr="00F72F3E">
        <w:rPr>
          <w:color w:val="000000" w:themeColor="text1"/>
          <w:szCs w:val="24"/>
        </w:rPr>
        <w:t>mootor</w:t>
      </w:r>
      <w:r w:rsidRPr="00F72F3E">
        <w:rPr>
          <w:color w:val="000000" w:themeColor="text1"/>
          <w:szCs w:val="24"/>
        </w:rPr>
        <w:t>sõiduki registrist kustutamist taotleda kuni 2026. aasta 31. detsembrini, kui sõiduki registrikanne on peatatud.</w:t>
      </w:r>
    </w:p>
    <w:p w14:paraId="6BA6F007" w14:textId="2D31A4F9" w:rsidR="00CE1785" w:rsidRPr="00F72F3E" w:rsidRDefault="00CE1785" w:rsidP="00F72F3E">
      <w:pPr>
        <w:shd w:val="clear" w:color="auto" w:fill="FFFFFF" w:themeFill="background1"/>
        <w:spacing w:after="0" w:line="240" w:lineRule="auto"/>
        <w:rPr>
          <w:szCs w:val="24"/>
        </w:rPr>
      </w:pPr>
    </w:p>
    <w:p w14:paraId="326465C8" w14:textId="6BFC80FA" w:rsidR="00CE1785" w:rsidRPr="00F72F3E" w:rsidRDefault="17244502" w:rsidP="00F72F3E">
      <w:pPr>
        <w:spacing w:after="0" w:line="240" w:lineRule="auto"/>
        <w:rPr>
          <w:szCs w:val="24"/>
        </w:rPr>
      </w:pPr>
      <w:r w:rsidRPr="00F72F3E">
        <w:rPr>
          <w:color w:val="000000" w:themeColor="text1"/>
          <w:szCs w:val="24"/>
        </w:rPr>
        <w:t>(</w:t>
      </w:r>
      <w:r w:rsidR="003320AB" w:rsidRPr="00F72F3E">
        <w:rPr>
          <w:color w:val="000000" w:themeColor="text1"/>
          <w:szCs w:val="24"/>
        </w:rPr>
        <w:t>16</w:t>
      </w:r>
      <w:r w:rsidR="003320AB" w:rsidRPr="00F72F3E">
        <w:rPr>
          <w:color w:val="000000" w:themeColor="text1"/>
          <w:szCs w:val="24"/>
          <w:vertAlign w:val="superscript"/>
        </w:rPr>
        <w:t>2</w:t>
      </w:r>
      <w:r w:rsidRPr="00F72F3E">
        <w:rPr>
          <w:color w:val="000000" w:themeColor="text1"/>
          <w:szCs w:val="24"/>
        </w:rPr>
        <w:t>)</w:t>
      </w:r>
      <w:r w:rsidR="007A552A">
        <w:rPr>
          <w:color w:val="000000" w:themeColor="text1"/>
          <w:szCs w:val="24"/>
        </w:rPr>
        <w:t> </w:t>
      </w:r>
      <w:r w:rsidRPr="00F72F3E">
        <w:rPr>
          <w:color w:val="000000" w:themeColor="text1"/>
          <w:szCs w:val="24"/>
        </w:rPr>
        <w:t xml:space="preserve">Kui </w:t>
      </w:r>
      <w:r w:rsidR="00EB0C31" w:rsidRPr="00F72F3E">
        <w:rPr>
          <w:color w:val="000000" w:themeColor="text1"/>
          <w:szCs w:val="24"/>
        </w:rPr>
        <w:t>mootor</w:t>
      </w:r>
      <w:r w:rsidRPr="00F72F3E">
        <w:rPr>
          <w:color w:val="000000" w:themeColor="text1"/>
          <w:szCs w:val="24"/>
        </w:rPr>
        <w:t>sõiduki registrikanne on 2026. aasta 1. juuli seisuga olnud peatatud kauem kui seitse aastat, loetakse sõiduk</w:t>
      </w:r>
      <w:r w:rsidR="00EB0C31" w:rsidRPr="00F72F3E">
        <w:rPr>
          <w:color w:val="000000" w:themeColor="text1"/>
          <w:szCs w:val="24"/>
        </w:rPr>
        <w:t xml:space="preserve"> käesoleva seaduse § 77 </w:t>
      </w:r>
      <w:commentRangeStart w:id="132"/>
      <w:r w:rsidR="00EB0C31" w:rsidRPr="00F72F3E">
        <w:rPr>
          <w:color w:val="000000" w:themeColor="text1"/>
          <w:szCs w:val="24"/>
        </w:rPr>
        <w:t>lõike 6</w:t>
      </w:r>
      <w:r w:rsidR="00EB0C31" w:rsidRPr="00F72F3E">
        <w:rPr>
          <w:color w:val="000000" w:themeColor="text1"/>
          <w:szCs w:val="24"/>
          <w:vertAlign w:val="superscript"/>
        </w:rPr>
        <w:t>1</w:t>
      </w:r>
      <w:r w:rsidR="00EB0C31" w:rsidRPr="00F72F3E">
        <w:rPr>
          <w:color w:val="000000" w:themeColor="text1"/>
          <w:szCs w:val="24"/>
        </w:rPr>
        <w:t xml:space="preserve"> </w:t>
      </w:r>
      <w:commentRangeEnd w:id="132"/>
      <w:r w:rsidR="00D55531">
        <w:rPr>
          <w:rStyle w:val="Kommentaariviide"/>
        </w:rPr>
        <w:commentReference w:id="132"/>
      </w:r>
      <w:r w:rsidR="00EB0C31" w:rsidRPr="00F72F3E">
        <w:rPr>
          <w:color w:val="000000" w:themeColor="text1"/>
          <w:szCs w:val="24"/>
        </w:rPr>
        <w:t>tähenduses</w:t>
      </w:r>
      <w:r w:rsidRPr="00F72F3E">
        <w:rPr>
          <w:color w:val="000000" w:themeColor="text1"/>
          <w:szCs w:val="24"/>
        </w:rPr>
        <w:t xml:space="preserve"> kadunud sõidukiks ja 2026. aasta 1. novembril </w:t>
      </w:r>
      <w:r w:rsidR="00776192" w:rsidRPr="00F72F3E">
        <w:rPr>
          <w:color w:val="000000" w:themeColor="text1"/>
          <w:szCs w:val="24"/>
        </w:rPr>
        <w:t xml:space="preserve">kustutab </w:t>
      </w:r>
      <w:r w:rsidRPr="00F72F3E">
        <w:rPr>
          <w:color w:val="000000" w:themeColor="text1"/>
          <w:szCs w:val="24"/>
        </w:rPr>
        <w:t>Transpordiamet</w:t>
      </w:r>
      <w:r w:rsidR="00776192" w:rsidRPr="00F72F3E">
        <w:rPr>
          <w:color w:val="000000" w:themeColor="text1"/>
          <w:szCs w:val="24"/>
        </w:rPr>
        <w:t xml:space="preserve"> selle</w:t>
      </w:r>
      <w:r w:rsidRPr="00F72F3E">
        <w:rPr>
          <w:color w:val="000000" w:themeColor="text1"/>
          <w:szCs w:val="24"/>
        </w:rPr>
        <w:t xml:space="preserve"> registrist.“;</w:t>
      </w:r>
    </w:p>
    <w:p w14:paraId="5CF4C844" w14:textId="26B46F8B" w:rsidR="00CE1785" w:rsidRPr="00F72F3E" w:rsidRDefault="00CE1785" w:rsidP="00F72F3E">
      <w:pPr>
        <w:shd w:val="clear" w:color="auto" w:fill="FFFFFF" w:themeFill="background1"/>
        <w:spacing w:after="0" w:line="240" w:lineRule="auto"/>
        <w:rPr>
          <w:szCs w:val="24"/>
        </w:rPr>
      </w:pPr>
    </w:p>
    <w:p w14:paraId="1B84B980" w14:textId="24C7836F" w:rsidR="00CE1785" w:rsidRPr="00F72F3E" w:rsidRDefault="00D44FED" w:rsidP="00F72F3E">
      <w:pPr>
        <w:spacing w:after="0" w:line="240" w:lineRule="auto"/>
        <w:rPr>
          <w:szCs w:val="24"/>
        </w:rPr>
      </w:pPr>
      <w:r w:rsidRPr="00F72F3E">
        <w:rPr>
          <w:b/>
          <w:bCs/>
          <w:color w:val="000000" w:themeColor="text1"/>
          <w:szCs w:val="24"/>
        </w:rPr>
        <w:t>1</w:t>
      </w:r>
      <w:r w:rsidR="009A3D7B" w:rsidRPr="00F72F3E">
        <w:rPr>
          <w:b/>
          <w:bCs/>
          <w:color w:val="000000" w:themeColor="text1"/>
          <w:szCs w:val="24"/>
        </w:rPr>
        <w:t>7</w:t>
      </w:r>
      <w:r w:rsidR="17244502" w:rsidRPr="00F72F3E">
        <w:rPr>
          <w:b/>
          <w:bCs/>
          <w:color w:val="000000" w:themeColor="text1"/>
          <w:szCs w:val="24"/>
        </w:rPr>
        <w:t>)</w:t>
      </w:r>
      <w:r w:rsidR="17244502" w:rsidRPr="00F72F3E">
        <w:rPr>
          <w:color w:val="000000" w:themeColor="text1"/>
          <w:szCs w:val="24"/>
        </w:rPr>
        <w:t xml:space="preserve"> </w:t>
      </w:r>
      <w:r w:rsidR="021BB615" w:rsidRPr="00F72F3E">
        <w:rPr>
          <w:color w:val="000000" w:themeColor="text1"/>
          <w:szCs w:val="24"/>
        </w:rPr>
        <w:t xml:space="preserve">seadust täiendatakse </w:t>
      </w:r>
      <w:r w:rsidR="00776192" w:rsidRPr="00F72F3E">
        <w:rPr>
          <w:color w:val="202020"/>
          <w:szCs w:val="24"/>
        </w:rPr>
        <w:t>§-</w:t>
      </w:r>
      <w:r w:rsidR="004D549A" w:rsidRPr="00F72F3E">
        <w:rPr>
          <w:color w:val="202020"/>
          <w:szCs w:val="24"/>
        </w:rPr>
        <w:t>de</w:t>
      </w:r>
      <w:r w:rsidR="021BB615" w:rsidRPr="00F72F3E">
        <w:rPr>
          <w:color w:val="000000" w:themeColor="text1"/>
          <w:szCs w:val="24"/>
        </w:rPr>
        <w:t>ga 264</w:t>
      </w:r>
      <w:r w:rsidR="021BB615" w:rsidRPr="00F72F3E">
        <w:rPr>
          <w:color w:val="000000" w:themeColor="text1"/>
          <w:szCs w:val="24"/>
          <w:vertAlign w:val="superscript"/>
        </w:rPr>
        <w:t>4</w:t>
      </w:r>
      <w:r w:rsidR="021BB615" w:rsidRPr="00F72F3E">
        <w:rPr>
          <w:color w:val="000000" w:themeColor="text1"/>
          <w:szCs w:val="24"/>
        </w:rPr>
        <w:t xml:space="preserve"> </w:t>
      </w:r>
      <w:r w:rsidR="004D549A" w:rsidRPr="00F72F3E">
        <w:rPr>
          <w:color w:val="000000" w:themeColor="text1"/>
          <w:szCs w:val="24"/>
        </w:rPr>
        <w:t>ja 264</w:t>
      </w:r>
      <w:r w:rsidR="004D549A" w:rsidRPr="00F72F3E">
        <w:rPr>
          <w:color w:val="000000" w:themeColor="text1"/>
          <w:szCs w:val="24"/>
          <w:vertAlign w:val="superscript"/>
        </w:rPr>
        <w:t>5</w:t>
      </w:r>
      <w:r w:rsidR="004D549A" w:rsidRPr="00F72F3E">
        <w:rPr>
          <w:color w:val="000000" w:themeColor="text1"/>
          <w:szCs w:val="24"/>
        </w:rPr>
        <w:t xml:space="preserve"> </w:t>
      </w:r>
      <w:r w:rsidR="021BB615" w:rsidRPr="00F72F3E">
        <w:rPr>
          <w:color w:val="000000" w:themeColor="text1"/>
          <w:szCs w:val="24"/>
        </w:rPr>
        <w:t>järgmises sõnastuses:</w:t>
      </w:r>
    </w:p>
    <w:p w14:paraId="612411C7" w14:textId="7588F4F9" w:rsidR="00CE1785" w:rsidRPr="00F72F3E" w:rsidRDefault="00CE1785" w:rsidP="00F72F3E">
      <w:pPr>
        <w:shd w:val="clear" w:color="auto" w:fill="FFFFFF" w:themeFill="background1"/>
        <w:spacing w:after="0" w:line="240" w:lineRule="auto"/>
        <w:rPr>
          <w:szCs w:val="24"/>
        </w:rPr>
      </w:pPr>
    </w:p>
    <w:p w14:paraId="2D0E6ECD" w14:textId="368FE571" w:rsidR="00CE1785" w:rsidRPr="00F72F3E" w:rsidRDefault="17244502" w:rsidP="00F72F3E">
      <w:pPr>
        <w:spacing w:after="0" w:line="240" w:lineRule="auto"/>
        <w:ind w:left="0" w:right="-426"/>
        <w:rPr>
          <w:szCs w:val="24"/>
        </w:rPr>
      </w:pPr>
      <w:r w:rsidRPr="00F72F3E">
        <w:rPr>
          <w:szCs w:val="24"/>
        </w:rPr>
        <w:t>„</w:t>
      </w:r>
      <w:r w:rsidRPr="00F72F3E">
        <w:rPr>
          <w:b/>
          <w:bCs/>
          <w:szCs w:val="24"/>
        </w:rPr>
        <w:t>§ 264</w:t>
      </w:r>
      <w:r w:rsidRPr="00F72F3E">
        <w:rPr>
          <w:b/>
          <w:bCs/>
          <w:szCs w:val="24"/>
          <w:vertAlign w:val="superscript"/>
        </w:rPr>
        <w:t>4</w:t>
      </w:r>
      <w:r w:rsidRPr="00F72F3E">
        <w:rPr>
          <w:b/>
          <w:bCs/>
          <w:szCs w:val="24"/>
        </w:rPr>
        <w:t xml:space="preserve">. Peatatud registrikandega mootorsõiduk </w:t>
      </w:r>
      <w:del w:id="133" w:author="Mari Koik" w:date="2024-06-05T18:07:00Z">
        <w:r w:rsidRPr="00F72F3E" w:rsidDel="00F07C34">
          <w:rPr>
            <w:b/>
            <w:bCs/>
            <w:szCs w:val="24"/>
          </w:rPr>
          <w:delText xml:space="preserve">või </w:delText>
        </w:r>
      </w:del>
      <w:ins w:id="134" w:author="Mari Koik" w:date="2024-06-05T18:07:00Z">
        <w:r w:rsidR="00F07C34">
          <w:rPr>
            <w:b/>
            <w:bCs/>
            <w:szCs w:val="24"/>
          </w:rPr>
          <w:t>ja</w:t>
        </w:r>
        <w:r w:rsidR="00F07C34" w:rsidRPr="00F72F3E">
          <w:rPr>
            <w:b/>
            <w:bCs/>
            <w:szCs w:val="24"/>
          </w:rPr>
          <w:t xml:space="preserve"> </w:t>
        </w:r>
      </w:ins>
      <w:r w:rsidRPr="00F72F3E">
        <w:rPr>
          <w:b/>
          <w:bCs/>
          <w:szCs w:val="24"/>
        </w:rPr>
        <w:t>haagis</w:t>
      </w:r>
    </w:p>
    <w:p w14:paraId="14A97950" w14:textId="577E084D" w:rsidR="00CE1785" w:rsidRPr="00F72F3E" w:rsidRDefault="00CE1785" w:rsidP="00F72F3E">
      <w:pPr>
        <w:spacing w:after="0" w:line="240" w:lineRule="auto"/>
        <w:ind w:left="0" w:right="-426"/>
        <w:rPr>
          <w:szCs w:val="24"/>
        </w:rPr>
      </w:pPr>
    </w:p>
    <w:p w14:paraId="769EDD8E" w14:textId="3D141A35" w:rsidR="00CE1785" w:rsidRPr="00F72F3E" w:rsidRDefault="17244502" w:rsidP="00F72F3E">
      <w:pPr>
        <w:spacing w:after="0" w:line="240" w:lineRule="auto"/>
        <w:ind w:left="0" w:right="-1"/>
        <w:rPr>
          <w:szCs w:val="24"/>
        </w:rPr>
      </w:pPr>
      <w:commentRangeStart w:id="135"/>
      <w:del w:id="136" w:author="Mari Koik" w:date="2024-06-07T13:32:00Z">
        <w:r w:rsidRPr="00F72F3E" w:rsidDel="0052050E">
          <w:rPr>
            <w:color w:val="000000" w:themeColor="text1"/>
            <w:szCs w:val="24"/>
          </w:rPr>
          <w:delText>„</w:delText>
        </w:r>
      </w:del>
      <w:r w:rsidRPr="00F72F3E">
        <w:rPr>
          <w:color w:val="000000" w:themeColor="text1"/>
          <w:szCs w:val="24"/>
        </w:rPr>
        <w:t>(</w:t>
      </w:r>
      <w:commentRangeEnd w:id="135"/>
      <w:r w:rsidR="0052050E">
        <w:rPr>
          <w:rStyle w:val="Kommentaariviide"/>
        </w:rPr>
        <w:commentReference w:id="135"/>
      </w:r>
      <w:r w:rsidRPr="00F72F3E">
        <w:rPr>
          <w:color w:val="000000" w:themeColor="text1"/>
          <w:szCs w:val="24"/>
        </w:rPr>
        <w:t>1)</w:t>
      </w:r>
      <w:r w:rsidR="00190A38" w:rsidRPr="00F72F3E">
        <w:rPr>
          <w:color w:val="000000" w:themeColor="text1"/>
          <w:szCs w:val="24"/>
        </w:rPr>
        <w:t> </w:t>
      </w:r>
      <w:r w:rsidRPr="00F72F3E">
        <w:rPr>
          <w:color w:val="000000" w:themeColor="text1"/>
          <w:szCs w:val="24"/>
        </w:rPr>
        <w:t>Mootorsõiduk või selle haagis, mille registrikanne on peatatud, loetakse registreerimata sõidukiks ning sell</w:t>
      </w:r>
      <w:del w:id="137" w:author="Mari Koik" w:date="2024-06-05T11:09:00Z">
        <w:r w:rsidRPr="00F72F3E" w:rsidDel="00300CDC">
          <w:rPr>
            <w:color w:val="000000" w:themeColor="text1"/>
            <w:szCs w:val="24"/>
          </w:rPr>
          <w:delText>is</w:delText>
        </w:r>
      </w:del>
      <w:r w:rsidRPr="00F72F3E">
        <w:rPr>
          <w:color w:val="000000" w:themeColor="text1"/>
          <w:szCs w:val="24"/>
        </w:rPr>
        <w:t xml:space="preserve">e </w:t>
      </w:r>
      <w:del w:id="138" w:author="Mari Koik" w:date="2024-06-05T11:09:00Z">
        <w:r w:rsidRPr="00F72F3E" w:rsidDel="00300CDC">
          <w:rPr>
            <w:color w:val="000000" w:themeColor="text1"/>
            <w:szCs w:val="24"/>
          </w:rPr>
          <w:delText xml:space="preserve">sõiduki </w:delText>
        </w:r>
      </w:del>
      <w:r w:rsidRPr="00F72F3E">
        <w:rPr>
          <w:color w:val="000000" w:themeColor="text1"/>
          <w:szCs w:val="24"/>
        </w:rPr>
        <w:t xml:space="preserve">kasutamine liikluses on keelatud. Erandkorras võib </w:t>
      </w:r>
      <w:ins w:id="139" w:author="Mari Koik" w:date="2024-06-05T18:08:00Z">
        <w:r w:rsidR="00F07C34">
          <w:rPr>
            <w:color w:val="000000" w:themeColor="text1"/>
            <w:szCs w:val="24"/>
          </w:rPr>
          <w:t xml:space="preserve">sellist </w:t>
        </w:r>
      </w:ins>
      <w:r w:rsidRPr="00F72F3E">
        <w:rPr>
          <w:color w:val="000000" w:themeColor="text1"/>
          <w:szCs w:val="24"/>
        </w:rPr>
        <w:t>mootorsõidukit või selle haagist</w:t>
      </w:r>
      <w:del w:id="140" w:author="Mari Koik" w:date="2024-06-05T18:08:00Z">
        <w:r w:rsidRPr="00F72F3E" w:rsidDel="00F07C34">
          <w:rPr>
            <w:color w:val="000000" w:themeColor="text1"/>
            <w:szCs w:val="24"/>
          </w:rPr>
          <w:delText>, mille registrikanne on peatatud,</w:delText>
        </w:r>
      </w:del>
      <w:r w:rsidRPr="00F72F3E">
        <w:rPr>
          <w:color w:val="000000" w:themeColor="text1"/>
          <w:szCs w:val="24"/>
        </w:rPr>
        <w:t xml:space="preserve"> kasutada liikluses käesoleva seaduse § 73 lõikes 7</w:t>
      </w:r>
      <w:r w:rsidRPr="00F72F3E">
        <w:rPr>
          <w:color w:val="000000" w:themeColor="text1"/>
          <w:szCs w:val="24"/>
          <w:vertAlign w:val="superscript"/>
        </w:rPr>
        <w:t>4</w:t>
      </w:r>
      <w:r w:rsidRPr="00F72F3E">
        <w:rPr>
          <w:color w:val="000000" w:themeColor="text1"/>
          <w:szCs w:val="24"/>
        </w:rPr>
        <w:t xml:space="preserve"> nimetatud juhtudel.</w:t>
      </w:r>
    </w:p>
    <w:p w14:paraId="6BBC9F95" w14:textId="4708B879" w:rsidR="00CE1785" w:rsidRPr="00F72F3E" w:rsidRDefault="00CE1785" w:rsidP="00F72F3E">
      <w:pPr>
        <w:spacing w:after="0" w:line="240" w:lineRule="auto"/>
        <w:ind w:left="0" w:right="-426"/>
        <w:rPr>
          <w:szCs w:val="24"/>
        </w:rPr>
      </w:pPr>
    </w:p>
    <w:p w14:paraId="79423145" w14:textId="77777777" w:rsidR="006C5F3D" w:rsidRPr="00F72F3E" w:rsidRDefault="17244502" w:rsidP="00F72F3E">
      <w:pPr>
        <w:spacing w:after="0" w:line="240" w:lineRule="auto"/>
        <w:ind w:left="0" w:right="-1"/>
        <w:rPr>
          <w:color w:val="000000" w:themeColor="text1"/>
          <w:szCs w:val="24"/>
        </w:rPr>
      </w:pPr>
      <w:r w:rsidRPr="00F72F3E">
        <w:rPr>
          <w:color w:val="000000" w:themeColor="text1"/>
          <w:szCs w:val="24"/>
        </w:rPr>
        <w:lastRenderedPageBreak/>
        <w:t>(2)</w:t>
      </w:r>
      <w:r w:rsidR="00190A38" w:rsidRPr="00F72F3E">
        <w:rPr>
          <w:color w:val="000000" w:themeColor="text1"/>
          <w:szCs w:val="24"/>
        </w:rPr>
        <w:t> </w:t>
      </w:r>
      <w:r w:rsidRPr="00F72F3E">
        <w:rPr>
          <w:color w:val="000000" w:themeColor="text1"/>
          <w:szCs w:val="24"/>
        </w:rPr>
        <w:t>Mootorsõiduki või selle haagise registrikanne taastub, kui sõiduk vastab kehtivatele tehnonõuetele ning läbib tehnonõuetele vastavuse kontrolli.</w:t>
      </w:r>
    </w:p>
    <w:p w14:paraId="5887D9FB" w14:textId="77777777" w:rsidR="006C5F3D" w:rsidRPr="00F72F3E" w:rsidRDefault="006C5F3D" w:rsidP="00F72F3E">
      <w:pPr>
        <w:spacing w:after="0" w:line="240" w:lineRule="auto"/>
        <w:ind w:left="0" w:right="-1"/>
        <w:rPr>
          <w:color w:val="000000" w:themeColor="text1"/>
          <w:szCs w:val="24"/>
        </w:rPr>
      </w:pPr>
    </w:p>
    <w:p w14:paraId="3BE8296A" w14:textId="3DA411F2" w:rsidR="006C5F3D" w:rsidRPr="00F72F3E" w:rsidRDefault="006C5F3D" w:rsidP="00F72F3E">
      <w:pPr>
        <w:spacing w:after="0" w:line="240" w:lineRule="auto"/>
        <w:rPr>
          <w:b/>
          <w:bCs/>
          <w:color w:val="auto"/>
          <w:szCs w:val="24"/>
        </w:rPr>
      </w:pPr>
      <w:r w:rsidRPr="00F72F3E">
        <w:rPr>
          <w:b/>
          <w:bCs/>
          <w:szCs w:val="24"/>
        </w:rPr>
        <w:t>§ 264</w:t>
      </w:r>
      <w:r w:rsidRPr="00F72F3E">
        <w:rPr>
          <w:b/>
          <w:bCs/>
          <w:szCs w:val="24"/>
          <w:vertAlign w:val="superscript"/>
        </w:rPr>
        <w:t>5</w:t>
      </w:r>
      <w:r w:rsidRPr="00F72F3E">
        <w:rPr>
          <w:b/>
          <w:bCs/>
          <w:szCs w:val="24"/>
        </w:rPr>
        <w:t>. Toimingu</w:t>
      </w:r>
      <w:commentRangeStart w:id="141"/>
      <w:del w:id="142" w:author="Mari Koik" w:date="2024-06-05T11:09:00Z">
        <w:r w:rsidRPr="00F72F3E" w:rsidDel="00300CDC">
          <w:rPr>
            <w:b/>
            <w:bCs/>
            <w:szCs w:val="24"/>
          </w:rPr>
          <w:delText>i</w:delText>
        </w:r>
      </w:del>
      <w:commentRangeEnd w:id="141"/>
      <w:r w:rsidR="00107C6F">
        <w:rPr>
          <w:rStyle w:val="Kommentaariviide"/>
        </w:rPr>
        <w:commentReference w:id="141"/>
      </w:r>
      <w:r w:rsidRPr="00F72F3E">
        <w:rPr>
          <w:b/>
          <w:bCs/>
          <w:szCs w:val="24"/>
        </w:rPr>
        <w:t>d peatatud registrikandega sõidukiga</w:t>
      </w:r>
    </w:p>
    <w:p w14:paraId="6A16AA05" w14:textId="77777777" w:rsidR="006C5F3D" w:rsidRPr="00F72F3E" w:rsidRDefault="006C5F3D" w:rsidP="00F72F3E">
      <w:pPr>
        <w:spacing w:after="0" w:line="240" w:lineRule="auto"/>
        <w:rPr>
          <w:szCs w:val="24"/>
        </w:rPr>
      </w:pPr>
    </w:p>
    <w:p w14:paraId="4B2179BB" w14:textId="207002C6" w:rsidR="00CE1785" w:rsidRPr="00F72F3E" w:rsidRDefault="006C5F3D" w:rsidP="00F72F3E">
      <w:pPr>
        <w:spacing w:after="0" w:line="240" w:lineRule="auto"/>
        <w:rPr>
          <w:szCs w:val="24"/>
        </w:rPr>
      </w:pPr>
      <w:r w:rsidRPr="00F72F3E">
        <w:rPr>
          <w:szCs w:val="24"/>
        </w:rPr>
        <w:t>Käesoleva seaduse § 77 lõikes 8</w:t>
      </w:r>
      <w:r w:rsidRPr="00F72F3E">
        <w:rPr>
          <w:szCs w:val="24"/>
          <w:vertAlign w:val="superscript"/>
        </w:rPr>
        <w:t>5</w:t>
      </w:r>
      <w:r w:rsidRPr="00F72F3E">
        <w:rPr>
          <w:szCs w:val="24"/>
        </w:rPr>
        <w:t xml:space="preserve"> sätestatud toiming tuleb teha </w:t>
      </w:r>
      <w:del w:id="143" w:author="Mari Koik" w:date="2024-06-05T11:10:00Z">
        <w:r w:rsidRPr="00F72F3E" w:rsidDel="00300CDC">
          <w:rPr>
            <w:szCs w:val="24"/>
          </w:rPr>
          <w:delText xml:space="preserve">seoses </w:delText>
        </w:r>
      </w:del>
      <w:r w:rsidRPr="00F72F3E">
        <w:rPr>
          <w:szCs w:val="24"/>
        </w:rPr>
        <w:t>sõidukiga, mille registrikanne on 2026. aasta 1. juuli seisuga olnud peatatud kauem kui seitse aastat</w:t>
      </w:r>
      <w:ins w:id="144" w:author="Mari Koik" w:date="2024-06-05T11:10:00Z">
        <w:r w:rsidR="00300CDC">
          <w:rPr>
            <w:szCs w:val="24"/>
          </w:rPr>
          <w:t>. T</w:t>
        </w:r>
      </w:ins>
      <w:del w:id="145" w:author="Mari Koik" w:date="2024-06-05T11:10:00Z">
        <w:r w:rsidRPr="00F72F3E" w:rsidDel="00300CDC">
          <w:rPr>
            <w:szCs w:val="24"/>
          </w:rPr>
          <w:delText xml:space="preserve"> ja t</w:delText>
        </w:r>
      </w:del>
      <w:r w:rsidRPr="00F72F3E">
        <w:rPr>
          <w:szCs w:val="24"/>
        </w:rPr>
        <w:t xml:space="preserve">oiming tuleb teha hiljemalt 2026. aasta </w:t>
      </w:r>
      <w:r w:rsidR="007A5412" w:rsidRPr="00F72F3E">
        <w:rPr>
          <w:szCs w:val="24"/>
        </w:rPr>
        <w:t>3</w:t>
      </w:r>
      <w:r w:rsidRPr="00F72F3E">
        <w:rPr>
          <w:szCs w:val="24"/>
        </w:rPr>
        <w:t xml:space="preserve">1. </w:t>
      </w:r>
      <w:r w:rsidR="007A5412" w:rsidRPr="00F72F3E">
        <w:rPr>
          <w:szCs w:val="24"/>
        </w:rPr>
        <w:t>oktoobriks</w:t>
      </w:r>
      <w:r w:rsidRPr="00F72F3E">
        <w:rPr>
          <w:szCs w:val="24"/>
        </w:rPr>
        <w:t>.</w:t>
      </w:r>
      <w:r w:rsidR="17244502" w:rsidRPr="00F72F3E">
        <w:rPr>
          <w:color w:val="000000" w:themeColor="text1"/>
          <w:szCs w:val="24"/>
        </w:rPr>
        <w:t>“;</w:t>
      </w:r>
    </w:p>
    <w:p w14:paraId="6B09596E" w14:textId="0622F2AC" w:rsidR="00CE1785" w:rsidRDefault="00CE1785" w:rsidP="00F72F3E">
      <w:pPr>
        <w:spacing w:after="0" w:line="240" w:lineRule="auto"/>
        <w:ind w:left="0" w:right="-426"/>
        <w:rPr>
          <w:szCs w:val="24"/>
        </w:rPr>
      </w:pPr>
    </w:p>
    <w:p w14:paraId="05C45E32" w14:textId="4216D89B" w:rsidR="00780D96" w:rsidDel="00300CDC" w:rsidRDefault="00780D96" w:rsidP="00F72F3E">
      <w:pPr>
        <w:spacing w:after="0" w:line="240" w:lineRule="auto"/>
        <w:ind w:left="0" w:right="-426"/>
        <w:rPr>
          <w:del w:id="146" w:author="Mari Koik" w:date="2024-06-05T11:10:00Z"/>
          <w:szCs w:val="24"/>
        </w:rPr>
      </w:pPr>
    </w:p>
    <w:p w14:paraId="15A1E9C2" w14:textId="65C16B20" w:rsidR="00780D96" w:rsidRPr="00F72F3E" w:rsidDel="00300CDC" w:rsidRDefault="00780D96" w:rsidP="00F72F3E">
      <w:pPr>
        <w:spacing w:after="0" w:line="240" w:lineRule="auto"/>
        <w:ind w:left="0" w:right="-426"/>
        <w:rPr>
          <w:del w:id="147" w:author="Mari Koik" w:date="2024-06-05T11:10:00Z"/>
          <w:szCs w:val="24"/>
        </w:rPr>
      </w:pPr>
    </w:p>
    <w:p w14:paraId="232E8553" w14:textId="390203D1" w:rsidR="00CE1785" w:rsidRPr="00F72F3E" w:rsidRDefault="00D44FED" w:rsidP="00F72F3E">
      <w:pPr>
        <w:spacing w:after="0" w:line="240" w:lineRule="auto"/>
        <w:ind w:left="0" w:right="-426"/>
        <w:rPr>
          <w:szCs w:val="24"/>
        </w:rPr>
      </w:pPr>
      <w:r w:rsidRPr="00F72F3E">
        <w:rPr>
          <w:b/>
          <w:bCs/>
          <w:color w:val="000000" w:themeColor="text1"/>
          <w:szCs w:val="24"/>
        </w:rPr>
        <w:t>1</w:t>
      </w:r>
      <w:r w:rsidR="009A3D7B" w:rsidRPr="00F72F3E">
        <w:rPr>
          <w:b/>
          <w:bCs/>
          <w:color w:val="000000" w:themeColor="text1"/>
          <w:szCs w:val="24"/>
        </w:rPr>
        <w:t>8</w:t>
      </w:r>
      <w:r w:rsidR="021BB615" w:rsidRPr="00F72F3E">
        <w:rPr>
          <w:b/>
          <w:bCs/>
          <w:color w:val="000000" w:themeColor="text1"/>
          <w:szCs w:val="24"/>
        </w:rPr>
        <w:t>)</w:t>
      </w:r>
      <w:r w:rsidR="021BB615" w:rsidRPr="00F72F3E">
        <w:rPr>
          <w:color w:val="000000" w:themeColor="text1"/>
          <w:szCs w:val="24"/>
        </w:rPr>
        <w:t xml:space="preserve"> paragrahvi 264</w:t>
      </w:r>
      <w:r w:rsidR="021BB615" w:rsidRPr="00F72F3E">
        <w:rPr>
          <w:szCs w:val="24"/>
          <w:vertAlign w:val="superscript"/>
        </w:rPr>
        <w:t>4</w:t>
      </w:r>
      <w:r w:rsidR="021BB615" w:rsidRPr="00F72F3E">
        <w:rPr>
          <w:szCs w:val="24"/>
        </w:rPr>
        <w:t xml:space="preserve"> täiendatakse lõigetega 3–5 järgmises sõnastuses:</w:t>
      </w:r>
    </w:p>
    <w:p w14:paraId="1672D199" w14:textId="56A477A0" w:rsidR="00CE1785" w:rsidRPr="00F72F3E" w:rsidRDefault="00CE1785" w:rsidP="00F72F3E">
      <w:pPr>
        <w:spacing w:after="0" w:line="240" w:lineRule="auto"/>
        <w:ind w:left="0" w:right="-426"/>
        <w:rPr>
          <w:szCs w:val="24"/>
        </w:rPr>
      </w:pPr>
    </w:p>
    <w:p w14:paraId="69302B64" w14:textId="1D5944DE" w:rsidR="00CE1785" w:rsidRPr="00F72F3E" w:rsidRDefault="17244502" w:rsidP="00F72F3E">
      <w:pPr>
        <w:spacing w:after="0" w:line="240" w:lineRule="auto"/>
        <w:rPr>
          <w:szCs w:val="24"/>
        </w:rPr>
      </w:pPr>
      <w:r w:rsidRPr="00F72F3E">
        <w:rPr>
          <w:color w:val="000000" w:themeColor="text1"/>
          <w:szCs w:val="24"/>
        </w:rPr>
        <w:t>„(3)</w:t>
      </w:r>
      <w:r w:rsidR="00190A38" w:rsidRPr="00F72F3E">
        <w:rPr>
          <w:color w:val="000000" w:themeColor="text1"/>
          <w:szCs w:val="24"/>
        </w:rPr>
        <w:t> </w:t>
      </w:r>
      <w:r w:rsidRPr="00F72F3E">
        <w:rPr>
          <w:color w:val="000000" w:themeColor="text1"/>
          <w:szCs w:val="24"/>
        </w:rPr>
        <w:t xml:space="preserve">Mootorsõiduki või selle haagise omanik või vastutav kasutaja võib taotleda sõiduki registrikande </w:t>
      </w:r>
      <w:r w:rsidR="004E081D" w:rsidRPr="00F72F3E">
        <w:rPr>
          <w:color w:val="000000" w:themeColor="text1"/>
          <w:szCs w:val="24"/>
        </w:rPr>
        <w:t xml:space="preserve">peatamise </w:t>
      </w:r>
      <w:r w:rsidRPr="00F72F3E">
        <w:rPr>
          <w:color w:val="000000" w:themeColor="text1"/>
          <w:szCs w:val="24"/>
        </w:rPr>
        <w:t>asendamist sõiduki ajutise registrist kustutamisega.</w:t>
      </w:r>
    </w:p>
    <w:p w14:paraId="5DD2B796" w14:textId="15F59E18" w:rsidR="00CE1785" w:rsidRPr="00F72F3E" w:rsidRDefault="00CE1785" w:rsidP="00F72F3E">
      <w:pPr>
        <w:spacing w:after="0" w:line="240" w:lineRule="auto"/>
        <w:ind w:left="0" w:right="-426"/>
        <w:rPr>
          <w:szCs w:val="24"/>
        </w:rPr>
      </w:pPr>
    </w:p>
    <w:p w14:paraId="1F227A07" w14:textId="7B2441B3" w:rsidR="00CE1785" w:rsidRPr="00F72F3E" w:rsidRDefault="17244502" w:rsidP="00F72F3E">
      <w:pPr>
        <w:spacing w:after="0" w:line="240" w:lineRule="auto"/>
        <w:rPr>
          <w:szCs w:val="24"/>
        </w:rPr>
      </w:pPr>
      <w:r w:rsidRPr="00F72F3E">
        <w:rPr>
          <w:color w:val="000000" w:themeColor="text1"/>
          <w:szCs w:val="24"/>
        </w:rPr>
        <w:t>(4)</w:t>
      </w:r>
      <w:r w:rsidR="00190A38" w:rsidRPr="00F72F3E">
        <w:rPr>
          <w:color w:val="000000" w:themeColor="text1"/>
          <w:szCs w:val="24"/>
        </w:rPr>
        <w:t> </w:t>
      </w:r>
      <w:r w:rsidRPr="00F72F3E">
        <w:rPr>
          <w:color w:val="000000" w:themeColor="text1"/>
          <w:szCs w:val="24"/>
        </w:rPr>
        <w:t>Käesoleva paragrahvi lõikes 3</w:t>
      </w:r>
      <w:r w:rsidRPr="00F72F3E">
        <w:rPr>
          <w:color w:val="000000" w:themeColor="text1"/>
          <w:szCs w:val="24"/>
          <w:vertAlign w:val="superscript"/>
        </w:rPr>
        <w:t xml:space="preserve"> </w:t>
      </w:r>
      <w:r w:rsidRPr="00F72F3E">
        <w:rPr>
          <w:color w:val="000000" w:themeColor="text1"/>
          <w:szCs w:val="24"/>
        </w:rPr>
        <w:t xml:space="preserve">sätestatud juhul </w:t>
      </w:r>
      <w:r w:rsidRPr="00B65DFE">
        <w:rPr>
          <w:color w:val="000000" w:themeColor="text1"/>
          <w:szCs w:val="24"/>
        </w:rPr>
        <w:t>tuleb</w:t>
      </w:r>
      <w:r w:rsidRPr="00F72F3E">
        <w:rPr>
          <w:color w:val="000000" w:themeColor="text1"/>
          <w:szCs w:val="24"/>
        </w:rPr>
        <w:t xml:space="preserve"> tõendada mootorsõiduki või selle haagise olemasolu Transpordiameti e-teenuste infosüsteemi kaudu või Transpordiameti büroos.</w:t>
      </w:r>
    </w:p>
    <w:p w14:paraId="3DE7AFB4" w14:textId="35B5B542" w:rsidR="00CE1785" w:rsidRPr="00F72F3E" w:rsidRDefault="00CE1785" w:rsidP="00F72F3E">
      <w:pPr>
        <w:spacing w:after="0" w:line="240" w:lineRule="auto"/>
        <w:ind w:left="0" w:right="-426"/>
        <w:rPr>
          <w:szCs w:val="24"/>
        </w:rPr>
      </w:pPr>
    </w:p>
    <w:p w14:paraId="1AFFDC9C" w14:textId="77B86233" w:rsidR="00CE1785" w:rsidRPr="00F72F3E" w:rsidRDefault="17244502" w:rsidP="00F72F3E">
      <w:pPr>
        <w:spacing w:after="0" w:line="240" w:lineRule="auto"/>
        <w:ind w:left="0" w:right="-10" w:firstLine="0"/>
        <w:rPr>
          <w:szCs w:val="24"/>
        </w:rPr>
      </w:pPr>
      <w:r w:rsidRPr="00F72F3E">
        <w:rPr>
          <w:szCs w:val="24"/>
        </w:rPr>
        <w:t>(5)</w:t>
      </w:r>
      <w:r w:rsidR="00190A38" w:rsidRPr="00F72F3E">
        <w:rPr>
          <w:szCs w:val="24"/>
        </w:rPr>
        <w:t> </w:t>
      </w:r>
      <w:r w:rsidRPr="00F72F3E">
        <w:rPr>
          <w:szCs w:val="24"/>
        </w:rPr>
        <w:t>Käesoleva paragrahvi lõike</w:t>
      </w:r>
      <w:del w:id="148" w:author="Mari Koik" w:date="2024-06-07T13:11:00Z">
        <w:r w:rsidRPr="00F72F3E" w:rsidDel="004435C1">
          <w:rPr>
            <w:szCs w:val="24"/>
          </w:rPr>
          <w:delText>s</w:delText>
        </w:r>
      </w:del>
      <w:r w:rsidRPr="00F72F3E">
        <w:rPr>
          <w:szCs w:val="24"/>
        </w:rPr>
        <w:t xml:space="preserve"> 3 </w:t>
      </w:r>
      <w:del w:id="149" w:author="Mari Koik" w:date="2024-06-07T13:11:00Z">
        <w:r w:rsidRPr="00F72F3E" w:rsidDel="004435C1">
          <w:rPr>
            <w:szCs w:val="24"/>
          </w:rPr>
          <w:delText>nimetatud juhul</w:delText>
        </w:r>
      </w:del>
      <w:ins w:id="150" w:author="Mari Koik" w:date="2024-06-07T13:11:00Z">
        <w:r w:rsidR="004435C1">
          <w:rPr>
            <w:szCs w:val="24"/>
          </w:rPr>
          <w:t>alusel</w:t>
        </w:r>
      </w:ins>
      <w:r w:rsidRPr="00F72F3E">
        <w:rPr>
          <w:szCs w:val="24"/>
        </w:rPr>
        <w:t xml:space="preserve"> mootorsõiduki või selle haagise </w:t>
      </w:r>
      <w:del w:id="151" w:author="Mari Koik" w:date="2024-06-07T13:11:00Z">
        <w:r w:rsidRPr="00F72F3E" w:rsidDel="004435C1">
          <w:rPr>
            <w:szCs w:val="24"/>
          </w:rPr>
          <w:delText xml:space="preserve">peatatud </w:delText>
        </w:r>
      </w:del>
      <w:r w:rsidRPr="00F72F3E">
        <w:rPr>
          <w:szCs w:val="24"/>
        </w:rPr>
        <w:t xml:space="preserve">registrikande </w:t>
      </w:r>
      <w:ins w:id="152" w:author="Mari Koik" w:date="2024-06-07T13:11:00Z">
        <w:r w:rsidR="004435C1" w:rsidRPr="00F72F3E">
          <w:rPr>
            <w:szCs w:val="24"/>
          </w:rPr>
          <w:t>peata</w:t>
        </w:r>
        <w:r w:rsidR="004435C1">
          <w:rPr>
            <w:szCs w:val="24"/>
          </w:rPr>
          <w:t>mise</w:t>
        </w:r>
        <w:r w:rsidR="004435C1" w:rsidRPr="00F72F3E">
          <w:rPr>
            <w:szCs w:val="24"/>
          </w:rPr>
          <w:t xml:space="preserve"> </w:t>
        </w:r>
      </w:ins>
      <w:r w:rsidRPr="00F72F3E">
        <w:rPr>
          <w:szCs w:val="24"/>
        </w:rPr>
        <w:t xml:space="preserve">asendamiseks sõiduki ajutise registrist kustutamisega esitatud taotluse läbivaatamise eest </w:t>
      </w:r>
      <w:del w:id="153" w:author="Mari Koik" w:date="2024-06-05T18:36:00Z">
        <w:r w:rsidRPr="00F72F3E" w:rsidDel="00125666">
          <w:rPr>
            <w:szCs w:val="24"/>
          </w:rPr>
          <w:delText xml:space="preserve">tuleb </w:delText>
        </w:r>
      </w:del>
      <w:r w:rsidRPr="00F72F3E">
        <w:rPr>
          <w:szCs w:val="24"/>
        </w:rPr>
        <w:t>tasu</w:t>
      </w:r>
      <w:ins w:id="154" w:author="Mari Koik" w:date="2024-06-05T18:36:00Z">
        <w:r w:rsidR="00125666">
          <w:rPr>
            <w:szCs w:val="24"/>
          </w:rPr>
          <w:t>takse</w:t>
        </w:r>
      </w:ins>
      <w:del w:id="155" w:author="Mari Koik" w:date="2024-06-05T18:36:00Z">
        <w:r w:rsidRPr="00F72F3E" w:rsidDel="00125666">
          <w:rPr>
            <w:szCs w:val="24"/>
          </w:rPr>
          <w:delText>da</w:delText>
        </w:r>
      </w:del>
      <w:r w:rsidRPr="00F72F3E">
        <w:rPr>
          <w:szCs w:val="24"/>
        </w:rPr>
        <w:t xml:space="preserve"> riigilõivu</w:t>
      </w:r>
      <w:r w:rsidR="005E0E41" w:rsidRPr="00F72F3E">
        <w:rPr>
          <w:szCs w:val="24"/>
        </w:rPr>
        <w:t xml:space="preserve"> riigilõivuseaduses sätestatud määras</w:t>
      </w:r>
      <w:r w:rsidRPr="00F72F3E">
        <w:rPr>
          <w:szCs w:val="24"/>
        </w:rPr>
        <w:t>.“.</w:t>
      </w:r>
    </w:p>
    <w:p w14:paraId="5F47C1E3" w14:textId="17B09CA4" w:rsidR="3F08C485" w:rsidRPr="00F72F3E" w:rsidRDefault="3F08C485" w:rsidP="00F72F3E">
      <w:pPr>
        <w:spacing w:after="0" w:line="240" w:lineRule="auto"/>
        <w:ind w:left="0" w:right="-10" w:firstLine="0"/>
        <w:rPr>
          <w:szCs w:val="24"/>
        </w:rPr>
      </w:pPr>
    </w:p>
    <w:p w14:paraId="59F51FB0" w14:textId="42C1E441" w:rsidR="00FB683A" w:rsidRPr="00F72F3E" w:rsidRDefault="00CE1785" w:rsidP="00F72F3E">
      <w:pPr>
        <w:spacing w:after="0" w:line="240" w:lineRule="auto"/>
        <w:ind w:left="-15" w:right="-10" w:firstLine="0"/>
        <w:rPr>
          <w:rFonts w:eastAsia="Calibri"/>
          <w:b/>
          <w:color w:val="auto"/>
          <w:szCs w:val="24"/>
        </w:rPr>
      </w:pPr>
      <w:r w:rsidRPr="00F72F3E">
        <w:rPr>
          <w:b/>
          <w:szCs w:val="24"/>
        </w:rPr>
        <w:t>§ 3</w:t>
      </w:r>
      <w:r w:rsidR="00FB683A" w:rsidRPr="00F72F3E">
        <w:rPr>
          <w:b/>
          <w:szCs w:val="24"/>
        </w:rPr>
        <w:t xml:space="preserve">. </w:t>
      </w:r>
      <w:r w:rsidR="00FB683A" w:rsidRPr="00F72F3E">
        <w:rPr>
          <w:rFonts w:eastAsia="Calibri"/>
          <w:b/>
          <w:szCs w:val="24"/>
        </w:rPr>
        <w:t>Riigilõivuseaduse muutmine</w:t>
      </w:r>
    </w:p>
    <w:p w14:paraId="2BCD798E" w14:textId="77777777" w:rsidR="00FB683A" w:rsidRPr="00F72F3E" w:rsidRDefault="00FB683A" w:rsidP="00F72F3E">
      <w:pPr>
        <w:spacing w:after="0" w:line="240" w:lineRule="auto"/>
        <w:rPr>
          <w:rFonts w:eastAsia="Calibri"/>
          <w:b/>
          <w:szCs w:val="24"/>
        </w:rPr>
      </w:pPr>
    </w:p>
    <w:p w14:paraId="04BD1588" w14:textId="77777777" w:rsidR="00FB683A" w:rsidRPr="00F72F3E" w:rsidRDefault="00FB683A" w:rsidP="00F72F3E">
      <w:pPr>
        <w:spacing w:after="0" w:line="240" w:lineRule="auto"/>
        <w:rPr>
          <w:rFonts w:eastAsia="Calibri"/>
          <w:bCs/>
          <w:szCs w:val="24"/>
        </w:rPr>
      </w:pPr>
      <w:r w:rsidRPr="009456ED">
        <w:rPr>
          <w:rFonts w:eastAsia="Calibri"/>
          <w:bCs/>
          <w:szCs w:val="24"/>
        </w:rPr>
        <w:t>Riigilõi</w:t>
      </w:r>
      <w:r w:rsidRPr="00F72F3E">
        <w:rPr>
          <w:rFonts w:eastAsia="Calibri"/>
          <w:bCs/>
          <w:szCs w:val="24"/>
        </w:rPr>
        <w:t>vuseaduses tehakse järgmised muudatused:</w:t>
      </w:r>
    </w:p>
    <w:p w14:paraId="64EFA6D2" w14:textId="77777777" w:rsidR="00FB683A" w:rsidRPr="00F72F3E" w:rsidRDefault="00FB683A" w:rsidP="00F72F3E">
      <w:pPr>
        <w:spacing w:after="0" w:line="240" w:lineRule="auto"/>
        <w:rPr>
          <w:rFonts w:eastAsia="Calibri"/>
          <w:bCs/>
          <w:szCs w:val="24"/>
        </w:rPr>
      </w:pPr>
    </w:p>
    <w:p w14:paraId="58DFAAC4" w14:textId="7EAC240B" w:rsidR="00FB683A" w:rsidRPr="00F72F3E" w:rsidRDefault="00FB683A" w:rsidP="00F72F3E">
      <w:pPr>
        <w:spacing w:after="0" w:line="240" w:lineRule="auto"/>
        <w:rPr>
          <w:rFonts w:eastAsia="Calibri"/>
          <w:bCs/>
          <w:szCs w:val="24"/>
        </w:rPr>
      </w:pPr>
      <w:r w:rsidRPr="00F72F3E">
        <w:rPr>
          <w:rFonts w:eastAsia="Calibri"/>
          <w:b/>
          <w:szCs w:val="24"/>
        </w:rPr>
        <w:t>1)</w:t>
      </w:r>
      <w:r w:rsidRPr="00F72F3E">
        <w:rPr>
          <w:rFonts w:eastAsia="Calibri"/>
          <w:bCs/>
          <w:szCs w:val="24"/>
        </w:rPr>
        <w:t xml:space="preserve"> paragrahvi 142</w:t>
      </w:r>
      <w:r w:rsidRPr="00F72F3E">
        <w:rPr>
          <w:rFonts w:eastAsia="Calibri"/>
          <w:bCs/>
          <w:szCs w:val="24"/>
          <w:vertAlign w:val="superscript"/>
        </w:rPr>
        <w:t>74</w:t>
      </w:r>
      <w:r w:rsidRPr="00F72F3E">
        <w:rPr>
          <w:rFonts w:eastAsia="Calibri"/>
          <w:bCs/>
          <w:szCs w:val="24"/>
        </w:rPr>
        <w:t xml:space="preserve"> pealkiri muudetakse ja sõnastatakse järgmiselt:</w:t>
      </w:r>
    </w:p>
    <w:p w14:paraId="17A7114C" w14:textId="6AE21BA9" w:rsidR="00FB683A" w:rsidRPr="00F72F3E" w:rsidRDefault="00FB683A" w:rsidP="00F72F3E">
      <w:pPr>
        <w:spacing w:after="0" w:line="240" w:lineRule="auto"/>
        <w:rPr>
          <w:rFonts w:eastAsia="Calibri"/>
          <w:bCs/>
          <w:szCs w:val="24"/>
        </w:rPr>
      </w:pPr>
    </w:p>
    <w:p w14:paraId="7F4F6041" w14:textId="77777777" w:rsidR="00FB683A" w:rsidRPr="00F72F3E" w:rsidRDefault="00FB683A" w:rsidP="00F72F3E">
      <w:pPr>
        <w:spacing w:after="0" w:line="240" w:lineRule="auto"/>
        <w:rPr>
          <w:rFonts w:eastAsiaTheme="minorHAnsi"/>
          <w:szCs w:val="24"/>
        </w:rPr>
      </w:pPr>
      <w:r w:rsidRPr="00F72F3E">
        <w:rPr>
          <w:rFonts w:eastAsia="Calibri"/>
          <w:bCs/>
          <w:szCs w:val="24"/>
        </w:rPr>
        <w:t>„</w:t>
      </w:r>
      <w:r w:rsidRPr="00F72F3E">
        <w:rPr>
          <w:rStyle w:val="Tugev"/>
          <w:szCs w:val="24"/>
          <w:bdr w:val="none" w:sz="0" w:space="0" w:color="auto" w:frame="1"/>
        </w:rPr>
        <w:t>§ 142</w:t>
      </w:r>
      <w:r w:rsidRPr="00F72F3E">
        <w:rPr>
          <w:rStyle w:val="Tugev"/>
          <w:szCs w:val="24"/>
          <w:bdr w:val="none" w:sz="0" w:space="0" w:color="auto" w:frame="1"/>
          <w:vertAlign w:val="superscript"/>
        </w:rPr>
        <w:t>74</w:t>
      </w:r>
      <w:r w:rsidRPr="00F72F3E">
        <w:rPr>
          <w:rStyle w:val="Tugev"/>
          <w:szCs w:val="24"/>
          <w:bdr w:val="none" w:sz="0" w:space="0" w:color="auto" w:frame="1"/>
        </w:rPr>
        <w:t xml:space="preserve">. </w:t>
      </w:r>
      <w:r w:rsidRPr="00F72F3E">
        <w:rPr>
          <w:b/>
          <w:bCs/>
          <w:szCs w:val="24"/>
        </w:rPr>
        <w:t>Registriandmete muutmine ja registrist kustutamine</w:t>
      </w:r>
      <w:r w:rsidRPr="00F72F3E">
        <w:rPr>
          <w:szCs w:val="24"/>
        </w:rPr>
        <w:t>“;</w:t>
      </w:r>
    </w:p>
    <w:p w14:paraId="232CA10A" w14:textId="77777777" w:rsidR="00FB683A" w:rsidRPr="00F72F3E" w:rsidRDefault="00FB683A" w:rsidP="00F72F3E">
      <w:pPr>
        <w:spacing w:after="0" w:line="240" w:lineRule="auto"/>
        <w:rPr>
          <w:szCs w:val="24"/>
        </w:rPr>
      </w:pPr>
    </w:p>
    <w:p w14:paraId="022AC731" w14:textId="38F96F1B" w:rsidR="00FB683A" w:rsidRPr="00F72F3E" w:rsidRDefault="00FB683A" w:rsidP="00F72F3E">
      <w:pPr>
        <w:spacing w:after="0" w:line="240" w:lineRule="auto"/>
        <w:rPr>
          <w:szCs w:val="24"/>
        </w:rPr>
      </w:pPr>
      <w:r w:rsidRPr="00F72F3E">
        <w:rPr>
          <w:b/>
          <w:bCs/>
          <w:szCs w:val="24"/>
        </w:rPr>
        <w:t>2)</w:t>
      </w:r>
      <w:r w:rsidRPr="00F72F3E">
        <w:rPr>
          <w:szCs w:val="24"/>
        </w:rPr>
        <w:t xml:space="preserve"> paragrahvi </w:t>
      </w:r>
      <w:r w:rsidRPr="00F72F3E">
        <w:rPr>
          <w:rFonts w:eastAsia="Calibri"/>
          <w:bCs/>
          <w:szCs w:val="24"/>
        </w:rPr>
        <w:t>142</w:t>
      </w:r>
      <w:r w:rsidRPr="00F72F3E">
        <w:rPr>
          <w:rFonts w:eastAsia="Calibri"/>
          <w:bCs/>
          <w:szCs w:val="24"/>
          <w:vertAlign w:val="superscript"/>
        </w:rPr>
        <w:t xml:space="preserve">74 </w:t>
      </w:r>
      <w:r w:rsidRPr="00F72F3E">
        <w:rPr>
          <w:szCs w:val="24"/>
        </w:rPr>
        <w:t xml:space="preserve">täiendatakse </w:t>
      </w:r>
      <w:r w:rsidR="00C40D5A" w:rsidRPr="00F72F3E">
        <w:rPr>
          <w:szCs w:val="24"/>
        </w:rPr>
        <w:t xml:space="preserve">lõigetega </w:t>
      </w:r>
      <w:r w:rsidRPr="00F72F3E">
        <w:rPr>
          <w:szCs w:val="24"/>
        </w:rPr>
        <w:t>5</w:t>
      </w:r>
      <w:r w:rsidR="00C40D5A" w:rsidRPr="00F72F3E">
        <w:rPr>
          <w:szCs w:val="24"/>
        </w:rPr>
        <w:t xml:space="preserve"> ja 6</w:t>
      </w:r>
      <w:r w:rsidRPr="00F72F3E">
        <w:rPr>
          <w:szCs w:val="24"/>
        </w:rPr>
        <w:t xml:space="preserve"> järgmises sõnastuses:</w:t>
      </w:r>
    </w:p>
    <w:p w14:paraId="3E284C03" w14:textId="121449BE" w:rsidR="00FB683A" w:rsidRPr="00F72F3E" w:rsidRDefault="00FB683A" w:rsidP="00F72F3E">
      <w:pPr>
        <w:spacing w:after="0" w:line="240" w:lineRule="auto"/>
        <w:rPr>
          <w:szCs w:val="24"/>
        </w:rPr>
      </w:pPr>
    </w:p>
    <w:p w14:paraId="2AF8E530" w14:textId="69183B35" w:rsidR="00FB683A" w:rsidRPr="00F72F3E" w:rsidRDefault="00FB683A" w:rsidP="00F72F3E">
      <w:pPr>
        <w:spacing w:after="0" w:line="240" w:lineRule="auto"/>
        <w:rPr>
          <w:szCs w:val="24"/>
        </w:rPr>
      </w:pPr>
      <w:r w:rsidRPr="00F72F3E">
        <w:rPr>
          <w:szCs w:val="24"/>
        </w:rPr>
        <w:t xml:space="preserve">„(5) Sõiduki ajutiselt registrist kustutamise eest liiklusseaduse </w:t>
      </w:r>
      <w:r w:rsidR="00776192" w:rsidRPr="00F72F3E">
        <w:rPr>
          <w:color w:val="202020"/>
          <w:szCs w:val="24"/>
        </w:rPr>
        <w:t>§</w:t>
      </w:r>
      <w:r w:rsidRPr="00F72F3E">
        <w:rPr>
          <w:szCs w:val="24"/>
        </w:rPr>
        <w:t xml:space="preserve"> 77 lõi</w:t>
      </w:r>
      <w:r w:rsidR="00776192" w:rsidRPr="00F72F3E">
        <w:rPr>
          <w:szCs w:val="24"/>
        </w:rPr>
        <w:t>kes</w:t>
      </w:r>
      <w:r w:rsidRPr="00F72F3E">
        <w:rPr>
          <w:szCs w:val="24"/>
        </w:rPr>
        <w:t xml:space="preserve"> 7</w:t>
      </w:r>
      <w:r w:rsidRPr="00F72F3E">
        <w:rPr>
          <w:szCs w:val="24"/>
          <w:vertAlign w:val="superscript"/>
        </w:rPr>
        <w:t>1</w:t>
      </w:r>
      <w:r w:rsidRPr="00F72F3E">
        <w:rPr>
          <w:szCs w:val="24"/>
        </w:rPr>
        <w:t xml:space="preserve"> ja § 264</w:t>
      </w:r>
      <w:r w:rsidRPr="00F72F3E">
        <w:rPr>
          <w:szCs w:val="24"/>
          <w:vertAlign w:val="superscript"/>
        </w:rPr>
        <w:t>4</w:t>
      </w:r>
      <w:r w:rsidRPr="00F72F3E">
        <w:rPr>
          <w:szCs w:val="24"/>
        </w:rPr>
        <w:t xml:space="preserve"> lõikes 3 nimetatud juhul tasutakse riigilõivu 15 eurot.</w:t>
      </w:r>
      <w:commentRangeStart w:id="156"/>
      <w:del w:id="157" w:author="Mari Koik" w:date="2024-06-05T11:13:00Z">
        <w:r w:rsidRPr="00F72F3E" w:rsidDel="00300CDC">
          <w:rPr>
            <w:szCs w:val="24"/>
          </w:rPr>
          <w:delText>“;</w:delText>
        </w:r>
      </w:del>
      <w:commentRangeEnd w:id="156"/>
      <w:r w:rsidR="00BA0797">
        <w:rPr>
          <w:rStyle w:val="Kommentaariviide"/>
        </w:rPr>
        <w:commentReference w:id="156"/>
      </w:r>
    </w:p>
    <w:p w14:paraId="297D219B" w14:textId="77777777" w:rsidR="00FB683A" w:rsidRPr="00F72F3E" w:rsidRDefault="00FB683A" w:rsidP="00F72F3E">
      <w:pPr>
        <w:spacing w:after="0" w:line="240" w:lineRule="auto"/>
        <w:rPr>
          <w:szCs w:val="24"/>
        </w:rPr>
      </w:pPr>
    </w:p>
    <w:p w14:paraId="691C58CD" w14:textId="1E95DECB" w:rsidR="00FB683A" w:rsidRPr="00F72F3E" w:rsidRDefault="00FB683A" w:rsidP="00F72F3E">
      <w:pPr>
        <w:spacing w:after="0" w:line="240" w:lineRule="auto"/>
        <w:rPr>
          <w:szCs w:val="24"/>
        </w:rPr>
      </w:pPr>
      <w:commentRangeStart w:id="158"/>
      <w:r w:rsidRPr="00F72F3E">
        <w:rPr>
          <w:color w:val="202020"/>
          <w:szCs w:val="24"/>
        </w:rPr>
        <w:t>(</w:t>
      </w:r>
      <w:r w:rsidRPr="00F72F3E">
        <w:rPr>
          <w:szCs w:val="24"/>
        </w:rPr>
        <w:t>6) Sõiduki registrist kustutamise eest liiklusseaduse § 77 lõike</w:t>
      </w:r>
      <w:r w:rsidR="007A552A">
        <w:rPr>
          <w:szCs w:val="24"/>
        </w:rPr>
        <w:t>s</w:t>
      </w:r>
      <w:r w:rsidRPr="00F72F3E">
        <w:rPr>
          <w:szCs w:val="24"/>
        </w:rPr>
        <w:t xml:space="preserve"> 6</w:t>
      </w:r>
      <w:r w:rsidRPr="00F72F3E">
        <w:rPr>
          <w:szCs w:val="24"/>
          <w:vertAlign w:val="superscript"/>
        </w:rPr>
        <w:t>1</w:t>
      </w:r>
      <w:r w:rsidRPr="00F72F3E">
        <w:rPr>
          <w:szCs w:val="24"/>
        </w:rPr>
        <w:t xml:space="preserve"> sätestatud juhul tasutakse riigilõivu 15 eurot.“;</w:t>
      </w:r>
    </w:p>
    <w:p w14:paraId="7F87964C" w14:textId="77777777" w:rsidR="00FB683A" w:rsidRPr="00F72F3E" w:rsidRDefault="00FB683A" w:rsidP="00F72F3E">
      <w:pPr>
        <w:spacing w:after="0" w:line="240" w:lineRule="auto"/>
        <w:rPr>
          <w:szCs w:val="24"/>
        </w:rPr>
      </w:pPr>
    </w:p>
    <w:p w14:paraId="0F9DDC0C" w14:textId="41E618FD" w:rsidR="00FB683A" w:rsidRPr="00F72F3E" w:rsidRDefault="00C87C5E" w:rsidP="00F72F3E">
      <w:pPr>
        <w:spacing w:after="0" w:line="240" w:lineRule="auto"/>
        <w:rPr>
          <w:szCs w:val="24"/>
        </w:rPr>
      </w:pPr>
      <w:r w:rsidRPr="00F72F3E">
        <w:rPr>
          <w:b/>
          <w:bCs/>
          <w:szCs w:val="24"/>
        </w:rPr>
        <w:t>3</w:t>
      </w:r>
      <w:r w:rsidR="00FB683A" w:rsidRPr="00F72F3E">
        <w:rPr>
          <w:b/>
          <w:bCs/>
          <w:szCs w:val="24"/>
        </w:rPr>
        <w:t>)</w:t>
      </w:r>
      <w:r w:rsidR="00FB683A" w:rsidRPr="00F72F3E">
        <w:rPr>
          <w:szCs w:val="24"/>
        </w:rPr>
        <w:t xml:space="preserve"> paragrahvi </w:t>
      </w:r>
      <w:r w:rsidR="00FB683A" w:rsidRPr="00F72F3E">
        <w:rPr>
          <w:rFonts w:eastAsia="Calibri"/>
          <w:bCs/>
          <w:szCs w:val="24"/>
        </w:rPr>
        <w:t>142</w:t>
      </w:r>
      <w:r w:rsidR="00FB683A" w:rsidRPr="00F72F3E">
        <w:rPr>
          <w:rFonts w:eastAsia="Calibri"/>
          <w:bCs/>
          <w:szCs w:val="24"/>
          <w:vertAlign w:val="superscript"/>
        </w:rPr>
        <w:t xml:space="preserve">74 </w:t>
      </w:r>
      <w:r w:rsidR="00FB683A" w:rsidRPr="00F72F3E">
        <w:rPr>
          <w:szCs w:val="24"/>
        </w:rPr>
        <w:t>lõige 6 muudetakse ja sõnastatakse järgmiselt:</w:t>
      </w:r>
    </w:p>
    <w:p w14:paraId="360F6458" w14:textId="5868608C" w:rsidR="00FB683A" w:rsidRPr="00F72F3E" w:rsidRDefault="00FB683A" w:rsidP="00F72F3E">
      <w:pPr>
        <w:spacing w:after="0" w:line="240" w:lineRule="auto"/>
        <w:rPr>
          <w:rFonts w:eastAsia="Calibri"/>
          <w:bCs/>
          <w:color w:val="auto"/>
          <w:szCs w:val="24"/>
        </w:rPr>
      </w:pPr>
    </w:p>
    <w:p w14:paraId="07894F5A" w14:textId="2F5D3A2B" w:rsidR="00FB683A" w:rsidRPr="00F72F3E" w:rsidRDefault="00FB683A" w:rsidP="00F72F3E">
      <w:pPr>
        <w:spacing w:after="0" w:line="240" w:lineRule="auto"/>
        <w:rPr>
          <w:rFonts w:eastAsiaTheme="minorHAnsi"/>
          <w:szCs w:val="24"/>
        </w:rPr>
      </w:pPr>
      <w:r w:rsidRPr="00F72F3E">
        <w:rPr>
          <w:szCs w:val="24"/>
        </w:rPr>
        <w:t>„(6) Sõiduki registrist kustutamise eest liiklusseaduse § 77 lõike</w:t>
      </w:r>
      <w:r w:rsidR="007A552A">
        <w:rPr>
          <w:szCs w:val="24"/>
        </w:rPr>
        <w:t>s</w:t>
      </w:r>
      <w:r w:rsidRPr="00F72F3E">
        <w:rPr>
          <w:szCs w:val="24"/>
        </w:rPr>
        <w:t xml:space="preserve"> 6</w:t>
      </w:r>
      <w:r w:rsidRPr="00F72F3E">
        <w:rPr>
          <w:szCs w:val="24"/>
          <w:vertAlign w:val="superscript"/>
        </w:rPr>
        <w:t>1</w:t>
      </w:r>
      <w:r w:rsidRPr="00F72F3E">
        <w:rPr>
          <w:szCs w:val="24"/>
        </w:rPr>
        <w:t xml:space="preserve"> sätestatud juhul tasutakse riigilõivu 800 eurot.“.</w:t>
      </w:r>
      <w:commentRangeEnd w:id="158"/>
      <w:r w:rsidR="007B5410">
        <w:rPr>
          <w:rStyle w:val="Kommentaariviide"/>
        </w:rPr>
        <w:commentReference w:id="158"/>
      </w:r>
    </w:p>
    <w:p w14:paraId="39B5D8D5" w14:textId="77777777" w:rsidR="00FB683A" w:rsidRPr="00F72F3E" w:rsidRDefault="00FB683A" w:rsidP="00F72F3E">
      <w:pPr>
        <w:spacing w:after="0" w:line="240" w:lineRule="auto"/>
        <w:rPr>
          <w:rFonts w:eastAsia="Calibri"/>
          <w:color w:val="auto"/>
          <w:szCs w:val="24"/>
        </w:rPr>
      </w:pPr>
    </w:p>
    <w:p w14:paraId="49D207DF" w14:textId="77777777" w:rsidR="00FB683A" w:rsidRPr="00F72F3E" w:rsidRDefault="00FB683A" w:rsidP="00F72F3E">
      <w:pPr>
        <w:spacing w:after="0" w:line="240" w:lineRule="auto"/>
        <w:ind w:right="-10"/>
        <w:rPr>
          <w:b/>
          <w:szCs w:val="24"/>
        </w:rPr>
      </w:pPr>
      <w:r w:rsidRPr="00F72F3E">
        <w:rPr>
          <w:b/>
          <w:szCs w:val="24"/>
        </w:rPr>
        <w:t>§ 4. Seaduse jõustumine</w:t>
      </w:r>
    </w:p>
    <w:p w14:paraId="1984E4D5" w14:textId="77777777" w:rsidR="00FB683A" w:rsidRPr="00F72F3E" w:rsidRDefault="00FB683A" w:rsidP="00F72F3E">
      <w:pPr>
        <w:spacing w:after="0" w:line="240" w:lineRule="auto"/>
        <w:ind w:left="0" w:right="-10" w:firstLine="0"/>
        <w:rPr>
          <w:szCs w:val="24"/>
        </w:rPr>
      </w:pPr>
    </w:p>
    <w:p w14:paraId="41AFD8EF" w14:textId="6C06DE89" w:rsidR="00FB683A" w:rsidRPr="00F72F3E" w:rsidRDefault="6B995758" w:rsidP="00F72F3E">
      <w:pPr>
        <w:spacing w:after="0" w:line="240" w:lineRule="auto"/>
        <w:rPr>
          <w:szCs w:val="24"/>
        </w:rPr>
      </w:pPr>
      <w:r w:rsidRPr="00F72F3E">
        <w:rPr>
          <w:color w:val="000000" w:themeColor="text1"/>
          <w:szCs w:val="24"/>
        </w:rPr>
        <w:t xml:space="preserve">(1) </w:t>
      </w:r>
      <w:r w:rsidR="38DB2453" w:rsidRPr="00F72F3E">
        <w:rPr>
          <w:color w:val="000000" w:themeColor="text1"/>
          <w:szCs w:val="24"/>
        </w:rPr>
        <w:t xml:space="preserve">Käesolev seadus </w:t>
      </w:r>
      <w:r w:rsidR="38DB2453" w:rsidRPr="00F72F3E">
        <w:rPr>
          <w:color w:val="auto"/>
          <w:szCs w:val="24"/>
        </w:rPr>
        <w:t xml:space="preserve">jõustub </w:t>
      </w:r>
      <w:r w:rsidR="007848D4" w:rsidRPr="00F72F3E">
        <w:rPr>
          <w:color w:val="auto"/>
          <w:szCs w:val="24"/>
        </w:rPr>
        <w:t>2025</w:t>
      </w:r>
      <w:r w:rsidR="4EB6C26D" w:rsidRPr="00F72F3E">
        <w:rPr>
          <w:color w:val="auto"/>
          <w:szCs w:val="24"/>
        </w:rPr>
        <w:t>. aasta 1</w:t>
      </w:r>
      <w:commentRangeStart w:id="159"/>
      <w:ins w:id="160" w:author="Mari Koik" w:date="2024-06-05T11:13:00Z">
        <w:r w:rsidR="00300CDC">
          <w:rPr>
            <w:color w:val="auto"/>
            <w:szCs w:val="24"/>
          </w:rPr>
          <w:t>.</w:t>
        </w:r>
      </w:ins>
      <w:commentRangeEnd w:id="159"/>
      <w:ins w:id="161" w:author="Mari Koik" w:date="2024-06-07T13:18:00Z">
        <w:r w:rsidR="004435C1">
          <w:rPr>
            <w:rStyle w:val="Kommentaariviide"/>
          </w:rPr>
          <w:commentReference w:id="159"/>
        </w:r>
      </w:ins>
      <w:r w:rsidR="4EB6C26D" w:rsidRPr="00F72F3E">
        <w:rPr>
          <w:color w:val="auto"/>
          <w:szCs w:val="24"/>
        </w:rPr>
        <w:t xml:space="preserve"> </w:t>
      </w:r>
      <w:r w:rsidR="007848D4" w:rsidRPr="00F72F3E">
        <w:rPr>
          <w:color w:val="auto"/>
          <w:szCs w:val="24"/>
        </w:rPr>
        <w:t>jaanuaril</w:t>
      </w:r>
      <w:r w:rsidR="4EB6C26D" w:rsidRPr="00F72F3E">
        <w:rPr>
          <w:color w:val="auto"/>
          <w:szCs w:val="24"/>
        </w:rPr>
        <w:t>.</w:t>
      </w:r>
    </w:p>
    <w:p w14:paraId="13F8916F" w14:textId="0AF8D296" w:rsidR="00FB683A" w:rsidRPr="00F72F3E" w:rsidRDefault="00FB683A" w:rsidP="00F72F3E">
      <w:pPr>
        <w:spacing w:after="0" w:line="240" w:lineRule="auto"/>
        <w:ind w:left="0" w:right="-10" w:firstLine="0"/>
        <w:rPr>
          <w:color w:val="000000" w:themeColor="text1"/>
          <w:szCs w:val="24"/>
        </w:rPr>
      </w:pPr>
    </w:p>
    <w:p w14:paraId="362F3F50" w14:textId="15226DC1" w:rsidR="00FB683A" w:rsidRPr="00F72F3E" w:rsidRDefault="48C89744" w:rsidP="00F72F3E">
      <w:pPr>
        <w:spacing w:after="0" w:line="240" w:lineRule="auto"/>
        <w:ind w:left="0" w:right="-10" w:firstLine="0"/>
        <w:rPr>
          <w:szCs w:val="24"/>
        </w:rPr>
      </w:pPr>
      <w:r w:rsidRPr="00F72F3E">
        <w:rPr>
          <w:szCs w:val="24"/>
        </w:rPr>
        <w:t>(2)</w:t>
      </w:r>
      <w:r w:rsidR="007A552A">
        <w:rPr>
          <w:szCs w:val="24"/>
        </w:rPr>
        <w:t> </w:t>
      </w:r>
      <w:r w:rsidRPr="00F72F3E">
        <w:rPr>
          <w:szCs w:val="24"/>
        </w:rPr>
        <w:t>Käesoleva seaduse</w:t>
      </w:r>
      <w:r w:rsidR="71922FFE" w:rsidRPr="00F72F3E">
        <w:rPr>
          <w:szCs w:val="24"/>
        </w:rPr>
        <w:t xml:space="preserve"> § 2 punktid </w:t>
      </w:r>
      <w:r w:rsidR="00FD6526" w:rsidRPr="00F72F3E">
        <w:rPr>
          <w:szCs w:val="24"/>
        </w:rPr>
        <w:t>2</w:t>
      </w:r>
      <w:r w:rsidR="007848D4" w:rsidRPr="00F72F3E">
        <w:rPr>
          <w:szCs w:val="24"/>
        </w:rPr>
        <w:t>–5</w:t>
      </w:r>
      <w:r w:rsidR="71922FFE" w:rsidRPr="00F72F3E">
        <w:rPr>
          <w:szCs w:val="24"/>
        </w:rPr>
        <w:t xml:space="preserve">, </w:t>
      </w:r>
      <w:r w:rsidR="007848D4" w:rsidRPr="00F72F3E">
        <w:rPr>
          <w:szCs w:val="24"/>
        </w:rPr>
        <w:t>10</w:t>
      </w:r>
      <w:r w:rsidR="00C40D5A" w:rsidRPr="00F72F3E">
        <w:rPr>
          <w:szCs w:val="24"/>
        </w:rPr>
        <w:t xml:space="preserve"> </w:t>
      </w:r>
      <w:r w:rsidR="71922FFE" w:rsidRPr="00F72F3E">
        <w:rPr>
          <w:szCs w:val="24"/>
        </w:rPr>
        <w:t xml:space="preserve">ja </w:t>
      </w:r>
      <w:r w:rsidR="00FD6526" w:rsidRPr="00F72F3E">
        <w:rPr>
          <w:szCs w:val="24"/>
        </w:rPr>
        <w:t>1</w:t>
      </w:r>
      <w:r w:rsidR="00C40D5A" w:rsidRPr="00F72F3E">
        <w:rPr>
          <w:szCs w:val="24"/>
        </w:rPr>
        <w:t>8</w:t>
      </w:r>
      <w:r w:rsidR="00FD6526" w:rsidRPr="00F72F3E">
        <w:rPr>
          <w:szCs w:val="24"/>
        </w:rPr>
        <w:t xml:space="preserve"> </w:t>
      </w:r>
      <w:r w:rsidR="71922FFE" w:rsidRPr="00F72F3E">
        <w:rPr>
          <w:szCs w:val="24"/>
        </w:rPr>
        <w:t>ning § 3 punktid 1</w:t>
      </w:r>
      <w:r w:rsidR="00C87C5E" w:rsidRPr="00F72F3E">
        <w:rPr>
          <w:szCs w:val="24"/>
        </w:rPr>
        <w:t xml:space="preserve"> ja 2</w:t>
      </w:r>
      <w:r w:rsidRPr="00F72F3E">
        <w:rPr>
          <w:szCs w:val="24"/>
        </w:rPr>
        <w:t xml:space="preserve"> jõustu</w:t>
      </w:r>
      <w:r w:rsidR="123FBD66" w:rsidRPr="00F72F3E">
        <w:rPr>
          <w:szCs w:val="24"/>
        </w:rPr>
        <w:t>vad</w:t>
      </w:r>
      <w:r w:rsidRPr="00F72F3E">
        <w:rPr>
          <w:szCs w:val="24"/>
        </w:rPr>
        <w:t xml:space="preserve"> </w:t>
      </w:r>
      <w:r w:rsidR="007848D4" w:rsidRPr="00F72F3E">
        <w:rPr>
          <w:szCs w:val="24"/>
        </w:rPr>
        <w:t>2026</w:t>
      </w:r>
      <w:r w:rsidRPr="00F72F3E">
        <w:rPr>
          <w:szCs w:val="24"/>
        </w:rPr>
        <w:t>. aasta 1.</w:t>
      </w:r>
      <w:r w:rsidR="00FF5CCB" w:rsidRPr="00F72F3E">
        <w:rPr>
          <w:szCs w:val="24"/>
        </w:rPr>
        <w:t> </w:t>
      </w:r>
      <w:r w:rsidRPr="00F72F3E">
        <w:rPr>
          <w:szCs w:val="24"/>
        </w:rPr>
        <w:t>jaanuaril.</w:t>
      </w:r>
    </w:p>
    <w:p w14:paraId="750560B2" w14:textId="550A9F2B" w:rsidR="00FB683A" w:rsidRPr="00F72F3E" w:rsidRDefault="00FB683A" w:rsidP="00F72F3E">
      <w:pPr>
        <w:pStyle w:val="pealkiri"/>
        <w:spacing w:before="0"/>
        <w:rPr>
          <w:b w:val="0"/>
        </w:rPr>
      </w:pPr>
    </w:p>
    <w:p w14:paraId="6595D700" w14:textId="4B834E51" w:rsidR="00FB683A" w:rsidRPr="00F72F3E" w:rsidRDefault="6B995758" w:rsidP="00F72F3E">
      <w:pPr>
        <w:pStyle w:val="pealkiri"/>
        <w:spacing w:before="0"/>
      </w:pPr>
      <w:r w:rsidRPr="00F72F3E">
        <w:rPr>
          <w:b w:val="0"/>
        </w:rPr>
        <w:t>(</w:t>
      </w:r>
      <w:r w:rsidR="0053B5E5" w:rsidRPr="00F72F3E">
        <w:rPr>
          <w:b w:val="0"/>
        </w:rPr>
        <w:t>3</w:t>
      </w:r>
      <w:r w:rsidRPr="00F72F3E">
        <w:rPr>
          <w:b w:val="0"/>
        </w:rPr>
        <w:t>)</w:t>
      </w:r>
      <w:r w:rsidR="2928A93B" w:rsidRPr="00F72F3E">
        <w:rPr>
          <w:b w:val="0"/>
        </w:rPr>
        <w:t xml:space="preserve"> </w:t>
      </w:r>
      <w:r w:rsidRPr="00F72F3E">
        <w:rPr>
          <w:b w:val="0"/>
        </w:rPr>
        <w:t xml:space="preserve">Käesoleva seaduse § 3 punkt </w:t>
      </w:r>
      <w:r w:rsidR="00C87C5E" w:rsidRPr="00F72F3E">
        <w:rPr>
          <w:b w:val="0"/>
        </w:rPr>
        <w:t xml:space="preserve">3 </w:t>
      </w:r>
      <w:r w:rsidRPr="00F72F3E">
        <w:rPr>
          <w:b w:val="0"/>
        </w:rPr>
        <w:t>jõustub 2027. aasta 1. jaanuaril.</w:t>
      </w:r>
    </w:p>
    <w:p w14:paraId="406607F2" w14:textId="77777777" w:rsidR="00FB683A" w:rsidRPr="00F72F3E" w:rsidRDefault="00FB683A" w:rsidP="00F72F3E">
      <w:pPr>
        <w:pStyle w:val="pealkiri"/>
        <w:spacing w:before="0"/>
        <w:rPr>
          <w:b w:val="0"/>
        </w:rPr>
      </w:pPr>
    </w:p>
    <w:p w14:paraId="0E04A7CB" w14:textId="77777777" w:rsidR="00CE1785" w:rsidRPr="00F72F3E" w:rsidRDefault="00CE1785" w:rsidP="00F72F3E">
      <w:pPr>
        <w:spacing w:after="0" w:line="240" w:lineRule="auto"/>
        <w:ind w:left="0" w:right="-10" w:firstLine="0"/>
        <w:rPr>
          <w:szCs w:val="24"/>
        </w:rPr>
      </w:pPr>
    </w:p>
    <w:p w14:paraId="7E99FEA5" w14:textId="77777777" w:rsidR="00FB683A" w:rsidRPr="00F72F3E" w:rsidRDefault="00FB683A" w:rsidP="00F72F3E">
      <w:pPr>
        <w:spacing w:after="0" w:line="240" w:lineRule="auto"/>
        <w:ind w:hanging="11"/>
        <w:rPr>
          <w:szCs w:val="24"/>
        </w:rPr>
      </w:pPr>
      <w:r w:rsidRPr="00F72F3E">
        <w:rPr>
          <w:szCs w:val="24"/>
        </w:rPr>
        <w:t>Lauri Hussar</w:t>
      </w:r>
    </w:p>
    <w:p w14:paraId="1DD622C3" w14:textId="77777777" w:rsidR="00CE1785" w:rsidRPr="00F72F3E" w:rsidRDefault="00CE1785" w:rsidP="00F72F3E">
      <w:pPr>
        <w:spacing w:after="0" w:line="240" w:lineRule="auto"/>
        <w:ind w:left="-5" w:right="-10"/>
        <w:rPr>
          <w:szCs w:val="24"/>
        </w:rPr>
      </w:pPr>
      <w:r w:rsidRPr="00F72F3E">
        <w:rPr>
          <w:szCs w:val="24"/>
        </w:rPr>
        <w:t>Riigikogu esimees</w:t>
      </w:r>
    </w:p>
    <w:p w14:paraId="3B005F58" w14:textId="77777777" w:rsidR="00CE1785" w:rsidRPr="00F72F3E" w:rsidRDefault="00CE1785" w:rsidP="00F72F3E">
      <w:pPr>
        <w:spacing w:after="0" w:line="240" w:lineRule="auto"/>
        <w:ind w:left="0" w:right="-10" w:firstLine="0"/>
        <w:rPr>
          <w:szCs w:val="24"/>
        </w:rPr>
      </w:pPr>
    </w:p>
    <w:p w14:paraId="185677E8" w14:textId="58A7D7A3" w:rsidR="00CE1785" w:rsidRPr="00F72F3E" w:rsidRDefault="00CE1785" w:rsidP="00F72F3E">
      <w:pPr>
        <w:spacing w:after="0" w:line="240" w:lineRule="auto"/>
        <w:ind w:left="-5" w:right="-10"/>
        <w:rPr>
          <w:szCs w:val="24"/>
        </w:rPr>
      </w:pPr>
      <w:r w:rsidRPr="00F72F3E">
        <w:rPr>
          <w:szCs w:val="24"/>
        </w:rPr>
        <w:t>Tallinn „…“ ………….. 2024</w:t>
      </w:r>
    </w:p>
    <w:p w14:paraId="4842B6F4" w14:textId="77777777" w:rsidR="00CE1785" w:rsidRPr="00F72F3E" w:rsidRDefault="00CE1785" w:rsidP="00F72F3E">
      <w:pPr>
        <w:spacing w:after="0" w:line="240" w:lineRule="auto"/>
        <w:ind w:left="0" w:right="-10" w:firstLine="0"/>
        <w:rPr>
          <w:szCs w:val="24"/>
        </w:rPr>
      </w:pPr>
    </w:p>
    <w:p w14:paraId="427186E8" w14:textId="77777777" w:rsidR="00CE1785" w:rsidRPr="00F72F3E" w:rsidRDefault="00CE1785" w:rsidP="00F72F3E">
      <w:pPr>
        <w:spacing w:after="0" w:line="240" w:lineRule="auto"/>
        <w:ind w:left="-5" w:right="-10"/>
        <w:rPr>
          <w:szCs w:val="24"/>
        </w:rPr>
      </w:pPr>
      <w:r w:rsidRPr="00F72F3E">
        <w:rPr>
          <w:szCs w:val="24"/>
        </w:rPr>
        <w:t xml:space="preserve">___________________________________________________________________________ </w:t>
      </w:r>
    </w:p>
    <w:p w14:paraId="18514B13" w14:textId="39D110A9" w:rsidR="00CE1785" w:rsidRPr="00F72F3E" w:rsidRDefault="00CE1785" w:rsidP="00F72F3E">
      <w:pPr>
        <w:spacing w:after="0" w:line="240" w:lineRule="auto"/>
        <w:ind w:left="-5" w:right="-10"/>
        <w:rPr>
          <w:szCs w:val="24"/>
        </w:rPr>
      </w:pPr>
      <w:r w:rsidRPr="00F72F3E">
        <w:rPr>
          <w:szCs w:val="24"/>
        </w:rPr>
        <w:t>Algatab Vabariigi Valitsus „….“ ……………. 2024</w:t>
      </w:r>
    </w:p>
    <w:p w14:paraId="01B9D4C0" w14:textId="77777777" w:rsidR="00CE1785" w:rsidRPr="00F72F3E" w:rsidRDefault="00CE1785" w:rsidP="00F72F3E">
      <w:pPr>
        <w:spacing w:after="0" w:line="240" w:lineRule="auto"/>
        <w:ind w:left="0" w:right="-10" w:firstLine="0"/>
        <w:rPr>
          <w:szCs w:val="24"/>
        </w:rPr>
      </w:pPr>
    </w:p>
    <w:p w14:paraId="7FCF03B0" w14:textId="70B2AF59" w:rsidR="00A367FA" w:rsidRPr="00F72F3E" w:rsidRDefault="00CE1785" w:rsidP="00F72F3E">
      <w:pPr>
        <w:spacing w:after="0" w:line="240" w:lineRule="auto"/>
        <w:ind w:left="-5" w:right="-10"/>
        <w:rPr>
          <w:szCs w:val="24"/>
        </w:rPr>
      </w:pPr>
      <w:r w:rsidRPr="00F72F3E">
        <w:rPr>
          <w:szCs w:val="24"/>
        </w:rPr>
        <w:t>allkirjastatud digitaalselt</w:t>
      </w:r>
    </w:p>
    <w:sectPr w:rsidR="00A367FA" w:rsidRPr="00F72F3E" w:rsidSect="007528DF">
      <w:footerReference w:type="default" r:id="rId11"/>
      <w:pgSz w:w="11906" w:h="16838"/>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Mari Koik" w:date="2024-06-07T13:19:00Z" w:initials="MK">
    <w:p w14:paraId="18F9EE9A" w14:textId="77777777" w:rsidR="009456ED" w:rsidRDefault="009456ED" w:rsidP="004D58F5">
      <w:pPr>
        <w:pStyle w:val="Kommentaaritekst"/>
        <w:ind w:left="0" w:firstLine="0"/>
        <w:jc w:val="left"/>
      </w:pPr>
      <w:r>
        <w:rPr>
          <w:rStyle w:val="Kommentaariviide"/>
        </w:rPr>
        <w:annotationRef/>
      </w:r>
      <w:r>
        <w:t>6 x kriipsuke</w:t>
      </w:r>
    </w:p>
  </w:comment>
  <w:comment w:id="13" w:author="Kärt Voor" w:date="2024-06-10T10:05:00Z" w:initials="KV">
    <w:p w14:paraId="2C750B1B" w14:textId="77777777" w:rsidR="005E4A2E" w:rsidRDefault="005E4A2E">
      <w:pPr>
        <w:pStyle w:val="Kommentaaritekst"/>
        <w:ind w:left="0" w:firstLine="0"/>
        <w:jc w:val="left"/>
      </w:pPr>
      <w:r>
        <w:rPr>
          <w:rStyle w:val="Kommentaariviide"/>
        </w:rPr>
        <w:annotationRef/>
      </w:r>
      <w:r>
        <w:t>Osaliselt korduv märkus:</w:t>
      </w:r>
    </w:p>
    <w:p w14:paraId="2137DAC2" w14:textId="77777777" w:rsidR="005E4A2E" w:rsidRDefault="005E4A2E">
      <w:pPr>
        <w:pStyle w:val="Kommentaaritekst"/>
        <w:ind w:left="0" w:firstLine="0"/>
        <w:jc w:val="left"/>
      </w:pPr>
    </w:p>
    <w:p w14:paraId="0CC315F6" w14:textId="77777777" w:rsidR="005E4A2E" w:rsidRDefault="005E4A2E" w:rsidP="00641FB0">
      <w:pPr>
        <w:pStyle w:val="Kommentaaritekst"/>
        <w:ind w:left="0" w:firstLine="0"/>
        <w:jc w:val="left"/>
      </w:pPr>
      <w:r>
        <w:t>LS § 83 lg 2 ütleb, et sõiduki vanasõidukina määratlemiseks peab sõiduk olema vanasõidukina tunnustatud. LS § 83 lg 4 täpsustab, et peab olema väljastatud ka vanasõidukina tunnustatud akt ning lg-s 5 esitatakse volitusnorm mh ka vanasõiduki tunnustamise kohta. Seega ei ole õige, et LS § 83 alusel määratakse vanasõiduk, vaid normi tuleb parandada, et selguks, et LS § 83</w:t>
      </w:r>
      <w:r>
        <w:rPr>
          <w:b/>
          <w:bCs/>
        </w:rPr>
        <w:t xml:space="preserve"> alusel </w:t>
      </w:r>
      <w:r>
        <w:t>määratletakse vanasõiduk.</w:t>
      </w:r>
    </w:p>
  </w:comment>
  <w:comment w:id="17" w:author="Kärt Voor" w:date="2024-06-10T10:42:00Z" w:initials="KV">
    <w:p w14:paraId="5CA1D07F" w14:textId="77777777" w:rsidR="003C6F75" w:rsidRDefault="003C6F75" w:rsidP="00B34C47">
      <w:pPr>
        <w:pStyle w:val="Kommentaaritekst"/>
        <w:ind w:left="0" w:firstLine="0"/>
        <w:jc w:val="left"/>
      </w:pPr>
      <w:r>
        <w:rPr>
          <w:rStyle w:val="Kommentaariviide"/>
        </w:rPr>
        <w:annotationRef/>
      </w:r>
      <w:r>
        <w:t>Kui sisuliselt on õige "vanasõidukina tunnustatud" nagu LS muudatustest nähtub, siis palume EN parandada ja kasutada sama terminit.</w:t>
      </w:r>
    </w:p>
  </w:comment>
  <w:comment w:id="18" w:author="Mari Koik" w:date="2024-06-07T13:37:00Z" w:initials="MK">
    <w:p w14:paraId="7772181B" w14:textId="6ABD1801" w:rsidR="00107C6F" w:rsidRDefault="00107C6F" w:rsidP="009F474D">
      <w:pPr>
        <w:pStyle w:val="Kommentaaritekst"/>
        <w:ind w:left="0" w:firstLine="0"/>
        <w:jc w:val="left"/>
      </w:pPr>
      <w:r>
        <w:rPr>
          <w:rStyle w:val="Kommentaariviide"/>
        </w:rPr>
        <w:annotationRef/>
      </w:r>
      <w:r>
        <w:t>-i ära</w:t>
      </w:r>
    </w:p>
  </w:comment>
  <w:comment w:id="21" w:author="Mari Koik" w:date="2024-06-07T11:58:00Z" w:initials="MK">
    <w:p w14:paraId="7459FD6E" w14:textId="38EEB8AE" w:rsidR="009456ED" w:rsidRDefault="00DC3F1B" w:rsidP="00BE553F">
      <w:pPr>
        <w:pStyle w:val="Kommentaaritekst"/>
        <w:ind w:left="0" w:firstLine="0"/>
        <w:jc w:val="left"/>
      </w:pPr>
      <w:r>
        <w:rPr>
          <w:rStyle w:val="Kommentaariviide"/>
        </w:rPr>
        <w:annotationRef/>
      </w:r>
      <w:r w:rsidR="009456ED">
        <w:t>Üht sõidukit ei saa koguda.</w:t>
      </w:r>
    </w:p>
  </w:comment>
  <w:comment w:id="24" w:author="Mari Koik" w:date="2024-06-07T12:14:00Z" w:initials="MK">
    <w:p w14:paraId="25E474AA" w14:textId="77777777" w:rsidR="009456ED" w:rsidRDefault="00A770D6">
      <w:pPr>
        <w:pStyle w:val="Kommentaaritekst"/>
        <w:ind w:left="0" w:firstLine="0"/>
        <w:jc w:val="left"/>
      </w:pPr>
      <w:r>
        <w:rPr>
          <w:rStyle w:val="Kommentaariviide"/>
        </w:rPr>
        <w:annotationRef/>
      </w:r>
      <w:r w:rsidR="009456ED">
        <w:t>Järgmises lõikes esitatav loetelu jääb ebaloogiliseks: algul öeldakse sõiduk, mis ei ole komplektne, siis kirjeldatakse samasugust sõidukit ehk sisuliselt määratletakse mittekomplektne sõiduk. Pakun välja, et võiks siis ära määratleda. Sõnastuse võtsin seletuskirjast. Varem oli see määratlus sisuliselt 26</w:t>
      </w:r>
      <w:r w:rsidR="009456ED">
        <w:rPr>
          <w:b/>
          <w:bCs/>
        </w:rPr>
        <w:t xml:space="preserve"> </w:t>
      </w:r>
      <w:r w:rsidR="009456ED">
        <w:rPr>
          <w:highlight w:val="white"/>
        </w:rPr>
        <w:t xml:space="preserve">lõikes 4-1, mis nüüd tunnistatakse kehtetuks. </w:t>
      </w:r>
    </w:p>
    <w:p w14:paraId="485C5DE5" w14:textId="77777777" w:rsidR="009456ED" w:rsidRDefault="009456ED">
      <w:pPr>
        <w:pStyle w:val="Kommentaaritekst"/>
        <w:ind w:left="0" w:firstLine="0"/>
        <w:jc w:val="left"/>
      </w:pPr>
    </w:p>
    <w:p w14:paraId="0F63A9B6" w14:textId="77777777" w:rsidR="009456ED" w:rsidRDefault="009456ED" w:rsidP="00267E7D">
      <w:pPr>
        <w:pStyle w:val="Kommentaaritekst"/>
        <w:ind w:left="0" w:firstLine="0"/>
        <w:jc w:val="left"/>
      </w:pPr>
      <w:r>
        <w:rPr>
          <w:highlight w:val="white"/>
        </w:rPr>
        <w:t>Kui määratlust siiski mingil põhjusel sätestada ei taheta, tuleb igal juhul järgmine lõige paremini sõnastada. See sõnastus ei ole selge.</w:t>
      </w:r>
    </w:p>
  </w:comment>
  <w:comment w:id="26" w:author="Kärt Voor" w:date="2024-06-10T09:41:00Z" w:initials="KV">
    <w:p w14:paraId="43502E30" w14:textId="77777777" w:rsidR="00B654C1" w:rsidRDefault="00B654C1" w:rsidP="00D057E4">
      <w:pPr>
        <w:pStyle w:val="Kommentaaritekst"/>
        <w:ind w:left="0" w:firstLine="0"/>
        <w:jc w:val="left"/>
      </w:pPr>
      <w:r>
        <w:rPr>
          <w:rStyle w:val="Kommentaariviide"/>
        </w:rPr>
        <w:annotationRef/>
      </w:r>
      <w:r>
        <w:t>Palun viia eraldi lõikeks, sest terminit määratlevasse sättesse ei tohi lisada eraldiseisvaid regulatiivse toimega sätteid (HÕNTE § 18 lg 3).</w:t>
      </w:r>
    </w:p>
  </w:comment>
  <w:comment w:id="53" w:author="Mari Koik" w:date="2024-06-05T16:05:00Z" w:initials="MK">
    <w:p w14:paraId="47AB69E9" w14:textId="7FB64D7C" w:rsidR="00793BD7" w:rsidRDefault="00793BD7" w:rsidP="00B43B64">
      <w:pPr>
        <w:pStyle w:val="Kommentaaritekst"/>
        <w:ind w:left="0" w:firstLine="0"/>
        <w:jc w:val="left"/>
      </w:pPr>
      <w:r>
        <w:rPr>
          <w:rStyle w:val="Kommentaariviide"/>
        </w:rPr>
        <w:annotationRef/>
      </w:r>
      <w:r>
        <w:t>Kas nii?</w:t>
      </w:r>
    </w:p>
  </w:comment>
  <w:comment w:id="60" w:author="Mari Koik" w:date="2024-06-07T13:24:00Z" w:initials="MK">
    <w:p w14:paraId="3F60D04E" w14:textId="77777777" w:rsidR="009456ED" w:rsidRDefault="009456ED" w:rsidP="0026493A">
      <w:pPr>
        <w:pStyle w:val="Kommentaaritekst"/>
        <w:ind w:left="0" w:firstLine="0"/>
        <w:jc w:val="left"/>
      </w:pPr>
      <w:r>
        <w:rPr>
          <w:rStyle w:val="Kommentaariviide"/>
        </w:rPr>
        <w:annotationRef/>
      </w:r>
      <w:r>
        <w:t>Jäätmekäitleja ju võtab vastu, mitte ei anna üle.</w:t>
      </w:r>
    </w:p>
  </w:comment>
  <w:comment w:id="73" w:author="Kärt Voor" w:date="2024-06-10T10:19:00Z" w:initials="KV">
    <w:p w14:paraId="2FE36557" w14:textId="77777777" w:rsidR="00C274C1" w:rsidRDefault="00C274C1" w:rsidP="00BF2BEF">
      <w:pPr>
        <w:pStyle w:val="Kommentaaritekst"/>
        <w:ind w:left="0" w:firstLine="0"/>
        <w:jc w:val="left"/>
      </w:pPr>
      <w:r>
        <w:rPr>
          <w:rStyle w:val="Kommentaariviide"/>
        </w:rPr>
        <w:annotationRef/>
      </w:r>
      <w:r>
        <w:t>Kui puudub põhjus, miks mitte kasutada "mootorsõiduk", siis palume kasutada "mootorsõiduk".</w:t>
      </w:r>
    </w:p>
  </w:comment>
  <w:comment w:id="78" w:author="Mari Koik" w:date="2024-06-07T13:24:00Z" w:initials="MK">
    <w:p w14:paraId="6B356D50" w14:textId="05767A47" w:rsidR="009456ED" w:rsidRDefault="009456ED" w:rsidP="003F3FF9">
      <w:pPr>
        <w:pStyle w:val="Kommentaaritekst"/>
        <w:ind w:left="0" w:firstLine="0"/>
        <w:jc w:val="left"/>
      </w:pPr>
      <w:r>
        <w:rPr>
          <w:rStyle w:val="Kommentaariviide"/>
        </w:rPr>
        <w:annotationRef/>
      </w:r>
      <w:r>
        <w:t>koma</w:t>
      </w:r>
    </w:p>
  </w:comment>
  <w:comment w:id="81" w:author="Kärt Voor" w:date="2024-06-10T10:23:00Z" w:initials="KV">
    <w:p w14:paraId="23CC4D33" w14:textId="77777777" w:rsidR="00700C39" w:rsidRDefault="00700C39" w:rsidP="003769C6">
      <w:pPr>
        <w:pStyle w:val="Kommentaaritekst"/>
        <w:ind w:left="0" w:firstLine="0"/>
        <w:jc w:val="left"/>
      </w:pPr>
      <w:r>
        <w:rPr>
          <w:rStyle w:val="Kommentaariviide"/>
        </w:rPr>
        <w:annotationRef/>
      </w:r>
      <w:r>
        <w:t>Palun vaadake EN § 1 p-i 1 - LS § 83 alusel määratletud vanasõiduk - kumb on õige? Palume käesolev muutmispunkt ka EN § 1 p 1 ühtlustada kasutades sisuliselt õiget: "vanasõidukina määratlema" või "vanasõidukina tunnustama".</w:t>
      </w:r>
    </w:p>
  </w:comment>
  <w:comment w:id="86" w:author="Mari Koik" w:date="2024-06-07T12:48:00Z" w:initials="MK">
    <w:p w14:paraId="4546671D" w14:textId="7F705446" w:rsidR="00107C6F" w:rsidRDefault="000E2DE3" w:rsidP="005D6100">
      <w:pPr>
        <w:pStyle w:val="Kommentaaritekst"/>
        <w:ind w:left="0" w:firstLine="0"/>
        <w:jc w:val="left"/>
      </w:pPr>
      <w:r>
        <w:rPr>
          <w:rStyle w:val="Kommentaariviide"/>
        </w:rPr>
        <w:annotationRef/>
      </w:r>
      <w:r w:rsidR="00107C6F">
        <w:t>Ka kehtivas LS-is on kasutatud mitmel pool sellist lühivarianti: ajutiselt kustutatud.</w:t>
      </w:r>
    </w:p>
  </w:comment>
  <w:comment w:id="89" w:author="Mari Koik" w:date="2024-06-07T13:25:00Z" w:initials="MK">
    <w:p w14:paraId="0C00C88D" w14:textId="1BD6C236" w:rsidR="009456ED" w:rsidRDefault="009456ED" w:rsidP="00B26DF5">
      <w:pPr>
        <w:pStyle w:val="Kommentaaritekst"/>
        <w:ind w:left="0" w:firstLine="0"/>
        <w:jc w:val="left"/>
      </w:pPr>
      <w:r>
        <w:rPr>
          <w:rStyle w:val="Kommentaariviide"/>
        </w:rPr>
        <w:annotationRef/>
      </w:r>
      <w:r>
        <w:t>Siin oli "puudub kontroll"</w:t>
      </w:r>
    </w:p>
  </w:comment>
  <w:comment w:id="92" w:author="Kärt Voor" w:date="2024-06-10T10:24:00Z" w:initials="KV">
    <w:p w14:paraId="285CF2E1" w14:textId="77777777" w:rsidR="00700C39" w:rsidRDefault="00700C39" w:rsidP="00DA0F53">
      <w:pPr>
        <w:pStyle w:val="Kommentaaritekst"/>
        <w:ind w:left="0" w:firstLine="0"/>
        <w:jc w:val="left"/>
      </w:pPr>
      <w:r>
        <w:rPr>
          <w:rStyle w:val="Kommentaariviide"/>
        </w:rPr>
        <w:annotationRef/>
      </w:r>
      <w:r>
        <w:t>Või "määratlemata"? Palun kasutada EN läbivalt sama terminit.</w:t>
      </w:r>
    </w:p>
  </w:comment>
  <w:comment w:id="91" w:author="Kärt Voor" w:date="2024-06-10T10:26:00Z" w:initials="KV">
    <w:p w14:paraId="4BB52670" w14:textId="77777777" w:rsidR="00700C39" w:rsidRDefault="00700C39" w:rsidP="00811185">
      <w:pPr>
        <w:pStyle w:val="Kommentaaritekst"/>
        <w:ind w:left="0" w:firstLine="0"/>
        <w:jc w:val="left"/>
      </w:pPr>
      <w:r>
        <w:rPr>
          <w:rStyle w:val="Kommentaariviide"/>
        </w:rPr>
        <w:annotationRef/>
      </w:r>
      <w:r>
        <w:t>Selleks, et oleks normile võimalik viidata, palume markeeritud osa viia eraldi lauseks. Sedasi on normi esimene lause seotud teatud juhtudel sõiduki olemasolu tõendamisega ning teine lause sätestab, kaua see tõendamine kehtib.</w:t>
      </w:r>
    </w:p>
  </w:comment>
  <w:comment w:id="98" w:author="Kärt Voor" w:date="2024-06-10T10:34:00Z" w:initials="KV">
    <w:p w14:paraId="49FC62D1" w14:textId="77777777" w:rsidR="003C6F75" w:rsidRDefault="003C6F75" w:rsidP="001F48D7">
      <w:pPr>
        <w:pStyle w:val="Kommentaaritekst"/>
        <w:ind w:left="0" w:firstLine="0"/>
        <w:jc w:val="left"/>
      </w:pPr>
      <w:r>
        <w:rPr>
          <w:rStyle w:val="Kommentaariviide"/>
        </w:rPr>
        <w:annotationRef/>
      </w:r>
      <w:r>
        <w:t>Võrreldes I kooskõlastusringiga on lisandunud ka § 77 täiendamine lg-ga 6(2) - mootorsõiduki lugemine kadunud sõidukiks ja selle registrist kustutamine - siis tekib küsimus, kas ka siin lg-s 11 peaks viitama lg-le 6(2)? Kui jah, siis palume EN täiendada.</w:t>
      </w:r>
    </w:p>
  </w:comment>
  <w:comment w:id="100" w:author="Kärt Voor" w:date="2024-06-10T10:37:00Z" w:initials="KV">
    <w:p w14:paraId="517ADE95" w14:textId="77777777" w:rsidR="003C6F75" w:rsidRDefault="003C6F75" w:rsidP="00FC73F3">
      <w:pPr>
        <w:pStyle w:val="Kommentaaritekst"/>
        <w:ind w:left="0" w:firstLine="0"/>
        <w:jc w:val="left"/>
      </w:pPr>
      <w:r>
        <w:rPr>
          <w:rStyle w:val="Kommentaariviide"/>
        </w:rPr>
        <w:annotationRef/>
      </w:r>
      <w:r>
        <w:t>Kui on vaja lisada ka viide lg-le 6(2) (lisandus peale I kooskõlastusringi), siis palume EN täiendada.</w:t>
      </w:r>
    </w:p>
  </w:comment>
  <w:comment w:id="105" w:author="Kärt Voor" w:date="2024-06-10T10:44:00Z" w:initials="KV">
    <w:p w14:paraId="7337FEEA" w14:textId="77777777" w:rsidR="003C6F75" w:rsidRDefault="003C6F75" w:rsidP="007D174D">
      <w:pPr>
        <w:pStyle w:val="Kommentaaritekst"/>
        <w:ind w:left="0" w:firstLine="0"/>
        <w:jc w:val="left"/>
      </w:pPr>
      <w:r>
        <w:rPr>
          <w:rStyle w:val="Kommentaariviide"/>
        </w:rPr>
        <w:annotationRef/>
      </w:r>
      <w:r>
        <w:t>Kuivõrd kordab majandus- ja kommunikatsiooniministri 3. märtsi 2011. a määruse nr 19 "Mootorsõiduki ja selle haagise registreerimise tingimused ja kord" § 2 p-i 3, siis tuleb ka seda määrust muuta.</w:t>
      </w:r>
    </w:p>
  </w:comment>
  <w:comment w:id="107" w:author="Kärt Voor" w:date="2024-06-10T10:38:00Z" w:initials="KV">
    <w:p w14:paraId="71820855" w14:textId="5CBC2093" w:rsidR="003C6F75" w:rsidRDefault="003C6F75" w:rsidP="00691D90">
      <w:pPr>
        <w:pStyle w:val="Kommentaaritekst"/>
        <w:ind w:left="0" w:firstLine="0"/>
        <w:jc w:val="left"/>
      </w:pPr>
      <w:r>
        <w:rPr>
          <w:rStyle w:val="Kommentaariviide"/>
        </w:rPr>
        <w:annotationRef/>
      </w:r>
      <w:r>
        <w:t>Palun vaadake EN läbivalt, kas sisuliselt on õige vanasõidukina "määratlemine" või "tunnustamine" ning parandage EN.</w:t>
      </w:r>
    </w:p>
  </w:comment>
  <w:comment w:id="108" w:author="Kärt Voor" w:date="2024-06-10T10:41:00Z" w:initials="KV">
    <w:p w14:paraId="52B0C0DB" w14:textId="77777777" w:rsidR="003C6F75" w:rsidRDefault="003C6F75" w:rsidP="00FF5F0C">
      <w:pPr>
        <w:pStyle w:val="Kommentaaritekst"/>
        <w:ind w:left="0" w:firstLine="0"/>
        <w:jc w:val="left"/>
      </w:pPr>
      <w:r>
        <w:rPr>
          <w:rStyle w:val="Kommentaariviide"/>
        </w:rPr>
        <w:annotationRef/>
      </w:r>
      <w:r>
        <w:t>Kuivõrd kordab majandus- ja kommunikatsiooniministri 3. märtsi 2011. a määruse nr 19 "Mootorsõiduki ja selle haagise registreerimise tingimused ja kord" § 11 lg-t 5, siis tuleb ka seda määrust muuta.</w:t>
      </w:r>
    </w:p>
  </w:comment>
  <w:comment w:id="123" w:author="Kärt Voor" w:date="2024-06-10T10:57:00Z" w:initials="KV">
    <w:p w14:paraId="79A23844" w14:textId="77777777" w:rsidR="00756CCF" w:rsidRDefault="00CD7749" w:rsidP="00F70FF1">
      <w:pPr>
        <w:pStyle w:val="Kommentaaritekst"/>
        <w:ind w:left="0" w:firstLine="0"/>
        <w:jc w:val="left"/>
      </w:pPr>
      <w:r>
        <w:rPr>
          <w:rStyle w:val="Kommentaariviide"/>
        </w:rPr>
        <w:annotationRef/>
      </w:r>
      <w:r w:rsidR="00756CCF">
        <w:t xml:space="preserve">Palume ka SK-s esitada analüüs, miks peab klubi olema just MTÜ. </w:t>
      </w:r>
    </w:p>
  </w:comment>
  <w:comment w:id="125" w:author="Mari Koik" w:date="2024-06-05T16:53:00Z" w:initials="MK">
    <w:p w14:paraId="392C2F1F" w14:textId="0DD3C8F0" w:rsidR="00716AFD" w:rsidRDefault="00716AFD" w:rsidP="00DB09EB">
      <w:pPr>
        <w:pStyle w:val="Kommentaaritekst"/>
        <w:ind w:left="0" w:firstLine="0"/>
        <w:jc w:val="left"/>
      </w:pPr>
      <w:r>
        <w:rPr>
          <w:rStyle w:val="Kommentaariviide"/>
        </w:rPr>
        <w:annotationRef/>
      </w:r>
      <w:r>
        <w:t>Parem kokku</w:t>
      </w:r>
    </w:p>
  </w:comment>
  <w:comment w:id="131" w:author="Kärt Voor" w:date="2024-06-10T11:12:00Z" w:initials="KV">
    <w:p w14:paraId="0EDB0E46" w14:textId="77777777" w:rsidR="00D55531" w:rsidRDefault="00D55531" w:rsidP="008025CB">
      <w:pPr>
        <w:pStyle w:val="Kommentaaritekst"/>
        <w:ind w:left="0" w:firstLine="0"/>
        <w:jc w:val="left"/>
      </w:pPr>
      <w:r>
        <w:rPr>
          <w:rStyle w:val="Kommentaariviide"/>
        </w:rPr>
        <w:annotationRef/>
      </w:r>
      <w:r>
        <w:t>Võrreldes I kooskõlastusringiga on lisandunud ka § 77 täiendamine lg-ga 6(2) - mootorsõiduki lugemine kadunud sõidukiks ja selle registrist kustutamine - siis tekib küsimus, kas ka siin lg-s  peaks viitama lg-le 6(2)? Kui jah, siis palume EN täiendada.</w:t>
      </w:r>
    </w:p>
  </w:comment>
  <w:comment w:id="132" w:author="Kärt Voor" w:date="2024-06-10T11:12:00Z" w:initials="KV">
    <w:p w14:paraId="79AF314F" w14:textId="77777777" w:rsidR="00D55531" w:rsidRDefault="00D55531" w:rsidP="00403A49">
      <w:pPr>
        <w:pStyle w:val="Kommentaaritekst"/>
        <w:ind w:left="0" w:firstLine="0"/>
        <w:jc w:val="left"/>
      </w:pPr>
      <w:r>
        <w:rPr>
          <w:rStyle w:val="Kommentaariviide"/>
        </w:rPr>
        <w:annotationRef/>
      </w:r>
      <w:r>
        <w:t>Võrreldes I kooskõlastusringiga on lisandunud ka § 77 täiendamine lg-ga 6(2) - mootorsõiduki lugemine kadunud sõidukiks ja selle registrist kustutamine - siis tekib küsimus, kas ka siin lg-s  peaks viitama lg-le 6(2)? Kui jah, siis palume EN täiendada.</w:t>
      </w:r>
    </w:p>
  </w:comment>
  <w:comment w:id="135" w:author="Mari Koik" w:date="2024-06-07T13:32:00Z" w:initials="MK">
    <w:p w14:paraId="2B273B1C" w14:textId="2D7DFAE1" w:rsidR="0052050E" w:rsidRDefault="0052050E" w:rsidP="009A5FD7">
      <w:pPr>
        <w:pStyle w:val="Kommentaaritekst"/>
        <w:ind w:left="0" w:firstLine="0"/>
        <w:jc w:val="left"/>
      </w:pPr>
      <w:r>
        <w:rPr>
          <w:rStyle w:val="Kommentaariviide"/>
        </w:rPr>
        <w:annotationRef/>
      </w:r>
      <w:r>
        <w:t>Jutumärk ära</w:t>
      </w:r>
    </w:p>
  </w:comment>
  <w:comment w:id="141" w:author="Mari Koik" w:date="2024-06-07T13:35:00Z" w:initials="MK">
    <w:p w14:paraId="299112D0" w14:textId="77777777" w:rsidR="00107C6F" w:rsidRDefault="00107C6F" w:rsidP="00177D08">
      <w:pPr>
        <w:pStyle w:val="Kommentaaritekst"/>
        <w:ind w:left="0" w:firstLine="0"/>
        <w:jc w:val="left"/>
      </w:pPr>
      <w:r>
        <w:rPr>
          <w:rStyle w:val="Kommentaariviide"/>
        </w:rPr>
        <w:annotationRef/>
      </w:r>
      <w:r>
        <w:t>-i ära</w:t>
      </w:r>
    </w:p>
  </w:comment>
  <w:comment w:id="156" w:author="Mari Koik" w:date="2024-06-07T13:27:00Z" w:initials="MK">
    <w:p w14:paraId="526F0C6C" w14:textId="70A86F7E" w:rsidR="00BA0797" w:rsidRDefault="00BA0797" w:rsidP="00092456">
      <w:pPr>
        <w:pStyle w:val="Kommentaaritekst"/>
        <w:ind w:left="0" w:firstLine="0"/>
        <w:jc w:val="left"/>
      </w:pPr>
      <w:r>
        <w:rPr>
          <w:rStyle w:val="Kommentaariviide"/>
        </w:rPr>
        <w:annotationRef/>
      </w:r>
      <w:r>
        <w:t>Jutumärk ja semikoolon ära</w:t>
      </w:r>
    </w:p>
  </w:comment>
  <w:comment w:id="158" w:author="Kärt Voor" w:date="2024-06-10T11:17:00Z" w:initials="KV">
    <w:p w14:paraId="231B6F68" w14:textId="77777777" w:rsidR="007B5410" w:rsidRDefault="007B5410" w:rsidP="00B45205">
      <w:pPr>
        <w:pStyle w:val="Kommentaaritekst"/>
        <w:ind w:left="0" w:firstLine="0"/>
        <w:jc w:val="left"/>
      </w:pPr>
      <w:r>
        <w:rPr>
          <w:rStyle w:val="Kommentaariviide"/>
        </w:rPr>
        <w:annotationRef/>
      </w:r>
      <w:r>
        <w:t>Kui peaks olema ka märgitud lg-le 6(2), siis palume ka see viide lisada.</w:t>
      </w:r>
    </w:p>
  </w:comment>
  <w:comment w:id="159" w:author="Mari Koik" w:date="2024-06-07T13:18:00Z" w:initials="MK">
    <w:p w14:paraId="76A06822" w14:textId="4D15A2D2" w:rsidR="004435C1" w:rsidRDefault="004435C1" w:rsidP="00C36484">
      <w:pPr>
        <w:pStyle w:val="Kommentaaritekst"/>
        <w:ind w:left="0" w:firstLine="0"/>
        <w:jc w:val="left"/>
      </w:pPr>
      <w:r>
        <w:rPr>
          <w:rStyle w:val="Kommentaariviide"/>
        </w:rPr>
        <w:annotationRef/>
      </w:r>
      <w:r>
        <w:t>punkt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8F9EE9A" w15:done="0"/>
  <w15:commentEx w15:paraId="0CC315F6" w15:done="0"/>
  <w15:commentEx w15:paraId="5CA1D07F" w15:done="0"/>
  <w15:commentEx w15:paraId="7772181B" w15:done="0"/>
  <w15:commentEx w15:paraId="7459FD6E" w15:done="0"/>
  <w15:commentEx w15:paraId="0F63A9B6" w15:done="0"/>
  <w15:commentEx w15:paraId="43502E30" w15:done="0"/>
  <w15:commentEx w15:paraId="47AB69E9" w15:done="0"/>
  <w15:commentEx w15:paraId="3F60D04E" w15:done="0"/>
  <w15:commentEx w15:paraId="2FE36557" w15:done="0"/>
  <w15:commentEx w15:paraId="6B356D50" w15:done="0"/>
  <w15:commentEx w15:paraId="23CC4D33" w15:done="0"/>
  <w15:commentEx w15:paraId="4546671D" w15:done="0"/>
  <w15:commentEx w15:paraId="0C00C88D" w15:done="0"/>
  <w15:commentEx w15:paraId="285CF2E1" w15:done="0"/>
  <w15:commentEx w15:paraId="4BB52670" w15:done="0"/>
  <w15:commentEx w15:paraId="49FC62D1" w15:done="0"/>
  <w15:commentEx w15:paraId="517ADE95" w15:done="0"/>
  <w15:commentEx w15:paraId="7337FEEA" w15:done="0"/>
  <w15:commentEx w15:paraId="71820855" w15:done="0"/>
  <w15:commentEx w15:paraId="52B0C0DB" w15:done="0"/>
  <w15:commentEx w15:paraId="79A23844" w15:done="0"/>
  <w15:commentEx w15:paraId="392C2F1F" w15:done="0"/>
  <w15:commentEx w15:paraId="0EDB0E46" w15:done="0"/>
  <w15:commentEx w15:paraId="79AF314F" w15:done="0"/>
  <w15:commentEx w15:paraId="2B273B1C" w15:done="0"/>
  <w15:commentEx w15:paraId="299112D0" w15:done="0"/>
  <w15:commentEx w15:paraId="526F0C6C" w15:done="0"/>
  <w15:commentEx w15:paraId="231B6F68" w15:done="0"/>
  <w15:commentEx w15:paraId="76A0682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0D8762" w16cex:dateUtc="2024-06-07T10:19:00Z"/>
  <w16cex:commentExtensible w16cex:durableId="2A114E67" w16cex:dateUtc="2024-06-10T07:05:00Z"/>
  <w16cex:commentExtensible w16cex:durableId="2A11571D" w16cex:dateUtc="2024-06-10T07:42:00Z"/>
  <w16cex:commentExtensible w16cex:durableId="2A0D8BA8" w16cex:dateUtc="2024-06-07T10:37:00Z"/>
  <w16cex:commentExtensible w16cex:durableId="2A0D7474" w16cex:dateUtc="2024-06-07T08:58:00Z"/>
  <w16cex:commentExtensible w16cex:durableId="2A0D7810" w16cex:dateUtc="2024-06-07T09:14:00Z"/>
  <w16cex:commentExtensible w16cex:durableId="2A1148D0" w16cex:dateUtc="2024-06-10T06:41:00Z"/>
  <w16cex:commentExtensible w16cex:durableId="2A0B0B3D" w16cex:dateUtc="2024-06-05T13:05:00Z"/>
  <w16cex:commentExtensible w16cex:durableId="2A0D888B" w16cex:dateUtc="2024-06-07T10:24:00Z"/>
  <w16cex:commentExtensible w16cex:durableId="2A1151A9" w16cex:dateUtc="2024-06-10T07:19:00Z"/>
  <w16cex:commentExtensible w16cex:durableId="2A0D88A8" w16cex:dateUtc="2024-06-07T10:24:00Z"/>
  <w16cex:commentExtensible w16cex:durableId="2A115284" w16cex:dateUtc="2024-06-10T07:23:00Z"/>
  <w16cex:commentExtensible w16cex:durableId="2A0D802C" w16cex:dateUtc="2024-06-07T09:48:00Z"/>
  <w16cex:commentExtensible w16cex:durableId="2A0D88CF" w16cex:dateUtc="2024-06-07T10:25:00Z"/>
  <w16cex:commentExtensible w16cex:durableId="2A1152C6" w16cex:dateUtc="2024-06-10T07:24:00Z"/>
  <w16cex:commentExtensible w16cex:durableId="2A115350" w16cex:dateUtc="2024-06-10T07:26:00Z"/>
  <w16cex:commentExtensible w16cex:durableId="2A115548" w16cex:dateUtc="2024-06-10T07:34:00Z"/>
  <w16cex:commentExtensible w16cex:durableId="2A1155F9" w16cex:dateUtc="2024-06-10T07:37:00Z"/>
  <w16cex:commentExtensible w16cex:durableId="2A115780" w16cex:dateUtc="2024-06-10T07:44:00Z"/>
  <w16cex:commentExtensible w16cex:durableId="2A115633" w16cex:dateUtc="2024-06-10T07:38:00Z"/>
  <w16cex:commentExtensible w16cex:durableId="2A1156C5" w16cex:dateUtc="2024-06-10T07:41:00Z"/>
  <w16cex:commentExtensible w16cex:durableId="2A115AB2" w16cex:dateUtc="2024-06-10T07:57:00Z"/>
  <w16cex:commentExtensible w16cex:durableId="2A0B1697" w16cex:dateUtc="2024-06-05T13:53:00Z"/>
  <w16cex:commentExtensible w16cex:durableId="2A115E16" w16cex:dateUtc="2024-06-10T08:12:00Z"/>
  <w16cex:commentExtensible w16cex:durableId="2A115E25" w16cex:dateUtc="2024-06-10T08:12:00Z"/>
  <w16cex:commentExtensible w16cex:durableId="2A0D8A69" w16cex:dateUtc="2024-06-07T10:32:00Z"/>
  <w16cex:commentExtensible w16cex:durableId="2A0D8B1F" w16cex:dateUtc="2024-06-07T10:35:00Z"/>
  <w16cex:commentExtensible w16cex:durableId="2A0D8940" w16cex:dateUtc="2024-06-07T10:27:00Z"/>
  <w16cex:commentExtensible w16cex:durableId="2A115F51" w16cex:dateUtc="2024-06-10T08:17:00Z"/>
  <w16cex:commentExtensible w16cex:durableId="2A0D8726" w16cex:dateUtc="2024-06-07T10: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8F9EE9A" w16cid:durableId="2A0D8762"/>
  <w16cid:commentId w16cid:paraId="0CC315F6" w16cid:durableId="2A114E67"/>
  <w16cid:commentId w16cid:paraId="5CA1D07F" w16cid:durableId="2A11571D"/>
  <w16cid:commentId w16cid:paraId="7772181B" w16cid:durableId="2A0D8BA8"/>
  <w16cid:commentId w16cid:paraId="7459FD6E" w16cid:durableId="2A0D7474"/>
  <w16cid:commentId w16cid:paraId="0F63A9B6" w16cid:durableId="2A0D7810"/>
  <w16cid:commentId w16cid:paraId="43502E30" w16cid:durableId="2A1148D0"/>
  <w16cid:commentId w16cid:paraId="47AB69E9" w16cid:durableId="2A0B0B3D"/>
  <w16cid:commentId w16cid:paraId="3F60D04E" w16cid:durableId="2A0D888B"/>
  <w16cid:commentId w16cid:paraId="2FE36557" w16cid:durableId="2A1151A9"/>
  <w16cid:commentId w16cid:paraId="6B356D50" w16cid:durableId="2A0D88A8"/>
  <w16cid:commentId w16cid:paraId="23CC4D33" w16cid:durableId="2A115284"/>
  <w16cid:commentId w16cid:paraId="4546671D" w16cid:durableId="2A0D802C"/>
  <w16cid:commentId w16cid:paraId="0C00C88D" w16cid:durableId="2A0D88CF"/>
  <w16cid:commentId w16cid:paraId="285CF2E1" w16cid:durableId="2A1152C6"/>
  <w16cid:commentId w16cid:paraId="4BB52670" w16cid:durableId="2A115350"/>
  <w16cid:commentId w16cid:paraId="49FC62D1" w16cid:durableId="2A115548"/>
  <w16cid:commentId w16cid:paraId="517ADE95" w16cid:durableId="2A1155F9"/>
  <w16cid:commentId w16cid:paraId="7337FEEA" w16cid:durableId="2A115780"/>
  <w16cid:commentId w16cid:paraId="71820855" w16cid:durableId="2A115633"/>
  <w16cid:commentId w16cid:paraId="52B0C0DB" w16cid:durableId="2A1156C5"/>
  <w16cid:commentId w16cid:paraId="79A23844" w16cid:durableId="2A115AB2"/>
  <w16cid:commentId w16cid:paraId="392C2F1F" w16cid:durableId="2A0B1697"/>
  <w16cid:commentId w16cid:paraId="0EDB0E46" w16cid:durableId="2A115E16"/>
  <w16cid:commentId w16cid:paraId="79AF314F" w16cid:durableId="2A115E25"/>
  <w16cid:commentId w16cid:paraId="2B273B1C" w16cid:durableId="2A0D8A69"/>
  <w16cid:commentId w16cid:paraId="299112D0" w16cid:durableId="2A0D8B1F"/>
  <w16cid:commentId w16cid:paraId="526F0C6C" w16cid:durableId="2A0D8940"/>
  <w16cid:commentId w16cid:paraId="231B6F68" w16cid:durableId="2A115F51"/>
  <w16cid:commentId w16cid:paraId="76A06822" w16cid:durableId="2A0D872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FC572E" w14:textId="77777777" w:rsidR="00BE2A82" w:rsidRDefault="00BE2A82">
      <w:pPr>
        <w:spacing w:after="0" w:line="240" w:lineRule="auto"/>
      </w:pPr>
      <w:r>
        <w:separator/>
      </w:r>
    </w:p>
  </w:endnote>
  <w:endnote w:type="continuationSeparator" w:id="0">
    <w:p w14:paraId="72B560B9" w14:textId="77777777" w:rsidR="00BE2A82" w:rsidRDefault="00BE2A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EU Albertina">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6324696"/>
      <w:docPartObj>
        <w:docPartGallery w:val="Page Numbers (Bottom of Page)"/>
        <w:docPartUnique/>
      </w:docPartObj>
    </w:sdtPr>
    <w:sdtEndPr/>
    <w:sdtContent>
      <w:p w14:paraId="01875612" w14:textId="77777777" w:rsidR="00A372B7" w:rsidRDefault="00A372B7">
        <w:pPr>
          <w:pStyle w:val="Jalus"/>
          <w:jc w:val="center"/>
        </w:pPr>
        <w:r>
          <w:fldChar w:fldCharType="begin"/>
        </w:r>
        <w:r>
          <w:instrText>PAGE   \* MERGEFORMAT</w:instrText>
        </w:r>
        <w:r>
          <w:fldChar w:fldCharType="separate"/>
        </w:r>
        <w:r>
          <w:rPr>
            <w:noProof/>
          </w:rPr>
          <w:t>16</w:t>
        </w:r>
        <w:r>
          <w:fldChar w:fldCharType="end"/>
        </w:r>
      </w:p>
    </w:sdtContent>
  </w:sdt>
  <w:p w14:paraId="3FFD9C26" w14:textId="77777777" w:rsidR="00A372B7" w:rsidRDefault="00A372B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457D47" w14:textId="77777777" w:rsidR="00BE2A82" w:rsidRDefault="00BE2A82">
      <w:pPr>
        <w:spacing w:after="0" w:line="240" w:lineRule="auto"/>
      </w:pPr>
      <w:r>
        <w:separator/>
      </w:r>
    </w:p>
  </w:footnote>
  <w:footnote w:type="continuationSeparator" w:id="0">
    <w:p w14:paraId="1D738751" w14:textId="77777777" w:rsidR="00BE2A82" w:rsidRDefault="00BE2A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99316C"/>
    <w:multiLevelType w:val="hybridMultilevel"/>
    <w:tmpl w:val="60FC3868"/>
    <w:lvl w:ilvl="0" w:tplc="5CC2136A">
      <w:start w:val="1"/>
      <w:numFmt w:val="decimal"/>
      <w:lvlText w:val="(%1)"/>
      <w:lvlJc w:val="left"/>
      <w:pPr>
        <w:ind w:left="720" w:hanging="360"/>
      </w:pPr>
    </w:lvl>
    <w:lvl w:ilvl="1" w:tplc="1B1EA1AC">
      <w:start w:val="1"/>
      <w:numFmt w:val="lowerLetter"/>
      <w:lvlText w:val="%2."/>
      <w:lvlJc w:val="left"/>
      <w:pPr>
        <w:ind w:left="1440" w:hanging="360"/>
      </w:pPr>
    </w:lvl>
    <w:lvl w:ilvl="2" w:tplc="F39EA070">
      <w:start w:val="1"/>
      <w:numFmt w:val="lowerRoman"/>
      <w:lvlText w:val="%3."/>
      <w:lvlJc w:val="right"/>
      <w:pPr>
        <w:ind w:left="2160" w:hanging="180"/>
      </w:pPr>
    </w:lvl>
    <w:lvl w:ilvl="3" w:tplc="94C4AC74">
      <w:start w:val="1"/>
      <w:numFmt w:val="decimal"/>
      <w:lvlText w:val="%4."/>
      <w:lvlJc w:val="left"/>
      <w:pPr>
        <w:ind w:left="2880" w:hanging="360"/>
      </w:pPr>
    </w:lvl>
    <w:lvl w:ilvl="4" w:tplc="4CCA39D2">
      <w:start w:val="1"/>
      <w:numFmt w:val="lowerLetter"/>
      <w:lvlText w:val="%5."/>
      <w:lvlJc w:val="left"/>
      <w:pPr>
        <w:ind w:left="3600" w:hanging="360"/>
      </w:pPr>
    </w:lvl>
    <w:lvl w:ilvl="5" w:tplc="B6B862C0">
      <w:start w:val="1"/>
      <w:numFmt w:val="lowerRoman"/>
      <w:lvlText w:val="%6."/>
      <w:lvlJc w:val="right"/>
      <w:pPr>
        <w:ind w:left="4320" w:hanging="180"/>
      </w:pPr>
    </w:lvl>
    <w:lvl w:ilvl="6" w:tplc="EB220B2A">
      <w:start w:val="1"/>
      <w:numFmt w:val="decimal"/>
      <w:lvlText w:val="%7."/>
      <w:lvlJc w:val="left"/>
      <w:pPr>
        <w:ind w:left="5040" w:hanging="360"/>
      </w:pPr>
    </w:lvl>
    <w:lvl w:ilvl="7" w:tplc="D0200ECA">
      <w:start w:val="1"/>
      <w:numFmt w:val="lowerLetter"/>
      <w:lvlText w:val="%8."/>
      <w:lvlJc w:val="left"/>
      <w:pPr>
        <w:ind w:left="5760" w:hanging="360"/>
      </w:pPr>
    </w:lvl>
    <w:lvl w:ilvl="8" w:tplc="AF32876E">
      <w:start w:val="1"/>
      <w:numFmt w:val="lowerRoman"/>
      <w:lvlText w:val="%9."/>
      <w:lvlJc w:val="right"/>
      <w:pPr>
        <w:ind w:left="6480" w:hanging="180"/>
      </w:pPr>
    </w:lvl>
  </w:abstractNum>
  <w:abstractNum w:abstractNumId="1" w15:restartNumberingAfterBreak="0">
    <w:nsid w:val="33EF1C37"/>
    <w:multiLevelType w:val="hybridMultilevel"/>
    <w:tmpl w:val="E30E1978"/>
    <w:lvl w:ilvl="0" w:tplc="8C9A8132">
      <w:start w:val="1"/>
      <w:numFmt w:val="decimal"/>
      <w:lvlText w:val="(%1)"/>
      <w:lvlJc w:val="left"/>
      <w:pPr>
        <w:ind w:left="345" w:hanging="360"/>
      </w:pPr>
      <w:rPr>
        <w:rFonts w:hint="default"/>
      </w:rPr>
    </w:lvl>
    <w:lvl w:ilvl="1" w:tplc="04250019" w:tentative="1">
      <w:start w:val="1"/>
      <w:numFmt w:val="lowerLetter"/>
      <w:lvlText w:val="%2."/>
      <w:lvlJc w:val="left"/>
      <w:pPr>
        <w:ind w:left="1065" w:hanging="360"/>
      </w:pPr>
    </w:lvl>
    <w:lvl w:ilvl="2" w:tplc="0425001B" w:tentative="1">
      <w:start w:val="1"/>
      <w:numFmt w:val="lowerRoman"/>
      <w:lvlText w:val="%3."/>
      <w:lvlJc w:val="right"/>
      <w:pPr>
        <w:ind w:left="1785" w:hanging="180"/>
      </w:pPr>
    </w:lvl>
    <w:lvl w:ilvl="3" w:tplc="0425000F" w:tentative="1">
      <w:start w:val="1"/>
      <w:numFmt w:val="decimal"/>
      <w:lvlText w:val="%4."/>
      <w:lvlJc w:val="left"/>
      <w:pPr>
        <w:ind w:left="2505" w:hanging="360"/>
      </w:pPr>
    </w:lvl>
    <w:lvl w:ilvl="4" w:tplc="04250019" w:tentative="1">
      <w:start w:val="1"/>
      <w:numFmt w:val="lowerLetter"/>
      <w:lvlText w:val="%5."/>
      <w:lvlJc w:val="left"/>
      <w:pPr>
        <w:ind w:left="3225" w:hanging="360"/>
      </w:pPr>
    </w:lvl>
    <w:lvl w:ilvl="5" w:tplc="0425001B" w:tentative="1">
      <w:start w:val="1"/>
      <w:numFmt w:val="lowerRoman"/>
      <w:lvlText w:val="%6."/>
      <w:lvlJc w:val="right"/>
      <w:pPr>
        <w:ind w:left="3945" w:hanging="180"/>
      </w:pPr>
    </w:lvl>
    <w:lvl w:ilvl="6" w:tplc="0425000F" w:tentative="1">
      <w:start w:val="1"/>
      <w:numFmt w:val="decimal"/>
      <w:lvlText w:val="%7."/>
      <w:lvlJc w:val="left"/>
      <w:pPr>
        <w:ind w:left="4665" w:hanging="360"/>
      </w:pPr>
    </w:lvl>
    <w:lvl w:ilvl="7" w:tplc="04250019" w:tentative="1">
      <w:start w:val="1"/>
      <w:numFmt w:val="lowerLetter"/>
      <w:lvlText w:val="%8."/>
      <w:lvlJc w:val="left"/>
      <w:pPr>
        <w:ind w:left="5385" w:hanging="360"/>
      </w:pPr>
    </w:lvl>
    <w:lvl w:ilvl="8" w:tplc="0425001B" w:tentative="1">
      <w:start w:val="1"/>
      <w:numFmt w:val="lowerRoman"/>
      <w:lvlText w:val="%9."/>
      <w:lvlJc w:val="right"/>
      <w:pPr>
        <w:ind w:left="6105" w:hanging="180"/>
      </w:pPr>
    </w:lvl>
  </w:abstractNum>
  <w:abstractNum w:abstractNumId="2" w15:restartNumberingAfterBreak="0">
    <w:nsid w:val="61CB7DF1"/>
    <w:multiLevelType w:val="hybridMultilevel"/>
    <w:tmpl w:val="8E002982"/>
    <w:lvl w:ilvl="0" w:tplc="D6121442">
      <w:start w:val="1"/>
      <w:numFmt w:val="decimal"/>
      <w:lvlText w:val="(%1)"/>
      <w:lvlJc w:val="left"/>
      <w:pPr>
        <w:ind w:left="720" w:hanging="360"/>
      </w:pPr>
    </w:lvl>
    <w:lvl w:ilvl="1" w:tplc="8E1C5212">
      <w:start w:val="1"/>
      <w:numFmt w:val="lowerLetter"/>
      <w:lvlText w:val="%2."/>
      <w:lvlJc w:val="left"/>
      <w:pPr>
        <w:ind w:left="1440" w:hanging="360"/>
      </w:pPr>
    </w:lvl>
    <w:lvl w:ilvl="2" w:tplc="F0AA44E0">
      <w:start w:val="1"/>
      <w:numFmt w:val="lowerRoman"/>
      <w:lvlText w:val="%3."/>
      <w:lvlJc w:val="right"/>
      <w:pPr>
        <w:ind w:left="2160" w:hanging="180"/>
      </w:pPr>
    </w:lvl>
    <w:lvl w:ilvl="3" w:tplc="C1902428">
      <w:start w:val="1"/>
      <w:numFmt w:val="decimal"/>
      <w:lvlText w:val="%4."/>
      <w:lvlJc w:val="left"/>
      <w:pPr>
        <w:ind w:left="2880" w:hanging="360"/>
      </w:pPr>
    </w:lvl>
    <w:lvl w:ilvl="4" w:tplc="62E696EE">
      <w:start w:val="1"/>
      <w:numFmt w:val="lowerLetter"/>
      <w:lvlText w:val="%5."/>
      <w:lvlJc w:val="left"/>
      <w:pPr>
        <w:ind w:left="3600" w:hanging="360"/>
      </w:pPr>
    </w:lvl>
    <w:lvl w:ilvl="5" w:tplc="9AA6522E">
      <w:start w:val="1"/>
      <w:numFmt w:val="lowerRoman"/>
      <w:lvlText w:val="%6."/>
      <w:lvlJc w:val="right"/>
      <w:pPr>
        <w:ind w:left="4320" w:hanging="180"/>
      </w:pPr>
    </w:lvl>
    <w:lvl w:ilvl="6" w:tplc="23F85038">
      <w:start w:val="1"/>
      <w:numFmt w:val="decimal"/>
      <w:lvlText w:val="%7."/>
      <w:lvlJc w:val="left"/>
      <w:pPr>
        <w:ind w:left="5040" w:hanging="360"/>
      </w:pPr>
    </w:lvl>
    <w:lvl w:ilvl="7" w:tplc="DB12DF84">
      <w:start w:val="1"/>
      <w:numFmt w:val="lowerLetter"/>
      <w:lvlText w:val="%8."/>
      <w:lvlJc w:val="left"/>
      <w:pPr>
        <w:ind w:left="5760" w:hanging="360"/>
      </w:pPr>
    </w:lvl>
    <w:lvl w:ilvl="8" w:tplc="8206C99E">
      <w:start w:val="1"/>
      <w:numFmt w:val="lowerRoman"/>
      <w:lvlText w:val="%9."/>
      <w:lvlJc w:val="right"/>
      <w:pPr>
        <w:ind w:left="6480" w:hanging="180"/>
      </w:pPr>
    </w:lvl>
  </w:abstractNum>
  <w:abstractNum w:abstractNumId="3" w15:restartNumberingAfterBreak="0">
    <w:nsid w:val="7A6721A6"/>
    <w:multiLevelType w:val="hybridMultilevel"/>
    <w:tmpl w:val="0DACEAF2"/>
    <w:lvl w:ilvl="0" w:tplc="97367668">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28536474">
    <w:abstractNumId w:val="2"/>
  </w:num>
  <w:num w:numId="2" w16cid:durableId="993335548">
    <w:abstractNumId w:val="0"/>
  </w:num>
  <w:num w:numId="3" w16cid:durableId="1663309302">
    <w:abstractNumId w:val="1"/>
  </w:num>
  <w:num w:numId="4" w16cid:durableId="1268390051">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i Koik">
    <w15:presenceInfo w15:providerId="AD" w15:userId="S::mari.koik@just.ee::35ec3d9a-739e-4d69-8d21-732e3e4a96d5"/>
  </w15:person>
  <w15:person w15:author="Kärt Voor">
    <w15:presenceInfo w15:providerId="AD" w15:userId="S::Kart.Voor@just.ee::936b5c4a-8b96-47d5-8faa-8f1d9925cbb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1785"/>
    <w:rsid w:val="00000B24"/>
    <w:rsid w:val="000020CD"/>
    <w:rsid w:val="0002089C"/>
    <w:rsid w:val="00025156"/>
    <w:rsid w:val="00030649"/>
    <w:rsid w:val="00030FDE"/>
    <w:rsid w:val="00036716"/>
    <w:rsid w:val="00040942"/>
    <w:rsid w:val="00047999"/>
    <w:rsid w:val="00076CE2"/>
    <w:rsid w:val="00090882"/>
    <w:rsid w:val="0009333C"/>
    <w:rsid w:val="000E2DE3"/>
    <w:rsid w:val="000E4041"/>
    <w:rsid w:val="000E5919"/>
    <w:rsid w:val="000F04C0"/>
    <w:rsid w:val="00107C6F"/>
    <w:rsid w:val="0010F169"/>
    <w:rsid w:val="0011322D"/>
    <w:rsid w:val="00114059"/>
    <w:rsid w:val="00116E8C"/>
    <w:rsid w:val="00125666"/>
    <w:rsid w:val="001563C9"/>
    <w:rsid w:val="001573A5"/>
    <w:rsid w:val="00160E0B"/>
    <w:rsid w:val="001624E3"/>
    <w:rsid w:val="0017030B"/>
    <w:rsid w:val="00174FF2"/>
    <w:rsid w:val="00190A38"/>
    <w:rsid w:val="00193301"/>
    <w:rsid w:val="00195BDF"/>
    <w:rsid w:val="00196AAA"/>
    <w:rsid w:val="001E4FCC"/>
    <w:rsid w:val="001F041A"/>
    <w:rsid w:val="00240726"/>
    <w:rsid w:val="00282C9F"/>
    <w:rsid w:val="00284DEE"/>
    <w:rsid w:val="002A1C69"/>
    <w:rsid w:val="002A2B51"/>
    <w:rsid w:val="002F035F"/>
    <w:rsid w:val="002F7252"/>
    <w:rsid w:val="00300CDC"/>
    <w:rsid w:val="00304F92"/>
    <w:rsid w:val="00311AE0"/>
    <w:rsid w:val="00330728"/>
    <w:rsid w:val="003320AB"/>
    <w:rsid w:val="00334D1B"/>
    <w:rsid w:val="00353979"/>
    <w:rsid w:val="00357705"/>
    <w:rsid w:val="00364DAD"/>
    <w:rsid w:val="00374AF7"/>
    <w:rsid w:val="003A00E5"/>
    <w:rsid w:val="003B2367"/>
    <w:rsid w:val="003B357B"/>
    <w:rsid w:val="003B67A1"/>
    <w:rsid w:val="003B7082"/>
    <w:rsid w:val="003C3886"/>
    <w:rsid w:val="003C6C4E"/>
    <w:rsid w:val="003C6F75"/>
    <w:rsid w:val="003D2D50"/>
    <w:rsid w:val="003D7909"/>
    <w:rsid w:val="003E33A4"/>
    <w:rsid w:val="003F1DE9"/>
    <w:rsid w:val="0041519A"/>
    <w:rsid w:val="00430EA8"/>
    <w:rsid w:val="004435C1"/>
    <w:rsid w:val="00446DAE"/>
    <w:rsid w:val="00454EBF"/>
    <w:rsid w:val="00476A5C"/>
    <w:rsid w:val="004D549A"/>
    <w:rsid w:val="004D7249"/>
    <w:rsid w:val="004E081D"/>
    <w:rsid w:val="004E3CF2"/>
    <w:rsid w:val="004F1CF0"/>
    <w:rsid w:val="004F3637"/>
    <w:rsid w:val="00504ADC"/>
    <w:rsid w:val="0051144F"/>
    <w:rsid w:val="0052050E"/>
    <w:rsid w:val="005245FF"/>
    <w:rsid w:val="0053B5E5"/>
    <w:rsid w:val="005411EF"/>
    <w:rsid w:val="00544113"/>
    <w:rsid w:val="0055F570"/>
    <w:rsid w:val="0057536C"/>
    <w:rsid w:val="00596BB2"/>
    <w:rsid w:val="005B0A7E"/>
    <w:rsid w:val="005B6190"/>
    <w:rsid w:val="005E0E41"/>
    <w:rsid w:val="005E0E79"/>
    <w:rsid w:val="005E4A2E"/>
    <w:rsid w:val="005F1CEA"/>
    <w:rsid w:val="005F4B3D"/>
    <w:rsid w:val="006015F2"/>
    <w:rsid w:val="00603381"/>
    <w:rsid w:val="00611D22"/>
    <w:rsid w:val="00611FEC"/>
    <w:rsid w:val="00613742"/>
    <w:rsid w:val="00614D05"/>
    <w:rsid w:val="00627DEE"/>
    <w:rsid w:val="00631D0B"/>
    <w:rsid w:val="00652D44"/>
    <w:rsid w:val="00657E7F"/>
    <w:rsid w:val="00663782"/>
    <w:rsid w:val="006712D2"/>
    <w:rsid w:val="0068262E"/>
    <w:rsid w:val="006919E7"/>
    <w:rsid w:val="006B4D12"/>
    <w:rsid w:val="006C5F3D"/>
    <w:rsid w:val="006D2DED"/>
    <w:rsid w:val="006E5859"/>
    <w:rsid w:val="006F053E"/>
    <w:rsid w:val="006F08DB"/>
    <w:rsid w:val="00700C39"/>
    <w:rsid w:val="00712C6B"/>
    <w:rsid w:val="00716AFD"/>
    <w:rsid w:val="00720DDB"/>
    <w:rsid w:val="00726207"/>
    <w:rsid w:val="00730546"/>
    <w:rsid w:val="007351BB"/>
    <w:rsid w:val="00756CCF"/>
    <w:rsid w:val="007607F0"/>
    <w:rsid w:val="00772001"/>
    <w:rsid w:val="00776192"/>
    <w:rsid w:val="00780D96"/>
    <w:rsid w:val="007848D4"/>
    <w:rsid w:val="007904FA"/>
    <w:rsid w:val="00793BD7"/>
    <w:rsid w:val="007A5412"/>
    <w:rsid w:val="007A552A"/>
    <w:rsid w:val="007B014E"/>
    <w:rsid w:val="007B5410"/>
    <w:rsid w:val="007C5801"/>
    <w:rsid w:val="007D1ED1"/>
    <w:rsid w:val="007F0896"/>
    <w:rsid w:val="007F37A0"/>
    <w:rsid w:val="007F5678"/>
    <w:rsid w:val="00821163"/>
    <w:rsid w:val="008A7A0E"/>
    <w:rsid w:val="00902F5C"/>
    <w:rsid w:val="00905061"/>
    <w:rsid w:val="00913845"/>
    <w:rsid w:val="009252A7"/>
    <w:rsid w:val="009456ED"/>
    <w:rsid w:val="00952381"/>
    <w:rsid w:val="009649E7"/>
    <w:rsid w:val="00967B0F"/>
    <w:rsid w:val="009750FA"/>
    <w:rsid w:val="00982E67"/>
    <w:rsid w:val="0099481D"/>
    <w:rsid w:val="00996D0B"/>
    <w:rsid w:val="00997CD1"/>
    <w:rsid w:val="009A3D7B"/>
    <w:rsid w:val="009B0C02"/>
    <w:rsid w:val="009C6081"/>
    <w:rsid w:val="009D0A6E"/>
    <w:rsid w:val="009D2E9E"/>
    <w:rsid w:val="009D3860"/>
    <w:rsid w:val="009E671D"/>
    <w:rsid w:val="00A22AAF"/>
    <w:rsid w:val="00A31D02"/>
    <w:rsid w:val="00A33351"/>
    <w:rsid w:val="00A367FA"/>
    <w:rsid w:val="00A372B7"/>
    <w:rsid w:val="00A4769F"/>
    <w:rsid w:val="00A511D3"/>
    <w:rsid w:val="00A548D8"/>
    <w:rsid w:val="00A66E36"/>
    <w:rsid w:val="00A770D6"/>
    <w:rsid w:val="00A932C4"/>
    <w:rsid w:val="00AB334D"/>
    <w:rsid w:val="00AC6637"/>
    <w:rsid w:val="00AE6BE7"/>
    <w:rsid w:val="00AF7F97"/>
    <w:rsid w:val="00B01602"/>
    <w:rsid w:val="00B1152A"/>
    <w:rsid w:val="00B654C1"/>
    <w:rsid w:val="00B65DFE"/>
    <w:rsid w:val="00B76826"/>
    <w:rsid w:val="00B86C0B"/>
    <w:rsid w:val="00BA0797"/>
    <w:rsid w:val="00BB32FA"/>
    <w:rsid w:val="00BB584C"/>
    <w:rsid w:val="00BC607F"/>
    <w:rsid w:val="00BD03E2"/>
    <w:rsid w:val="00BE11CC"/>
    <w:rsid w:val="00BE2A82"/>
    <w:rsid w:val="00BF5610"/>
    <w:rsid w:val="00C03412"/>
    <w:rsid w:val="00C15AC4"/>
    <w:rsid w:val="00C274C1"/>
    <w:rsid w:val="00C40D5A"/>
    <w:rsid w:val="00C5447E"/>
    <w:rsid w:val="00C74C15"/>
    <w:rsid w:val="00C843B6"/>
    <w:rsid w:val="00C87C5E"/>
    <w:rsid w:val="00CC5128"/>
    <w:rsid w:val="00CD7749"/>
    <w:rsid w:val="00CE1785"/>
    <w:rsid w:val="00CE7135"/>
    <w:rsid w:val="00D03A4F"/>
    <w:rsid w:val="00D04021"/>
    <w:rsid w:val="00D24A5D"/>
    <w:rsid w:val="00D309DA"/>
    <w:rsid w:val="00D43F45"/>
    <w:rsid w:val="00D44FED"/>
    <w:rsid w:val="00D55531"/>
    <w:rsid w:val="00D643BD"/>
    <w:rsid w:val="00D64E64"/>
    <w:rsid w:val="00D853E3"/>
    <w:rsid w:val="00DC3F1B"/>
    <w:rsid w:val="00DE09EE"/>
    <w:rsid w:val="00DE54AC"/>
    <w:rsid w:val="00DE7460"/>
    <w:rsid w:val="00DE75AF"/>
    <w:rsid w:val="00E0497B"/>
    <w:rsid w:val="00E071E6"/>
    <w:rsid w:val="00E24CF5"/>
    <w:rsid w:val="00E31CA6"/>
    <w:rsid w:val="00E31CB3"/>
    <w:rsid w:val="00E4521E"/>
    <w:rsid w:val="00E519D4"/>
    <w:rsid w:val="00EB0C31"/>
    <w:rsid w:val="00EE1B3A"/>
    <w:rsid w:val="00EE6510"/>
    <w:rsid w:val="00F042CC"/>
    <w:rsid w:val="00F07C34"/>
    <w:rsid w:val="00F10D4D"/>
    <w:rsid w:val="00F17EAE"/>
    <w:rsid w:val="00F26A96"/>
    <w:rsid w:val="00F31183"/>
    <w:rsid w:val="00F37624"/>
    <w:rsid w:val="00F63096"/>
    <w:rsid w:val="00F715B7"/>
    <w:rsid w:val="00F72F3E"/>
    <w:rsid w:val="00F85D39"/>
    <w:rsid w:val="00F91F0E"/>
    <w:rsid w:val="00FA0589"/>
    <w:rsid w:val="00FB683A"/>
    <w:rsid w:val="00FC438F"/>
    <w:rsid w:val="00FC7701"/>
    <w:rsid w:val="00FC7BC4"/>
    <w:rsid w:val="00FD0395"/>
    <w:rsid w:val="00FD1E93"/>
    <w:rsid w:val="00FD2274"/>
    <w:rsid w:val="00FD6526"/>
    <w:rsid w:val="00FE11BC"/>
    <w:rsid w:val="00FF55CD"/>
    <w:rsid w:val="00FF5CCB"/>
    <w:rsid w:val="00FF7F4F"/>
    <w:rsid w:val="011AAD22"/>
    <w:rsid w:val="01250C93"/>
    <w:rsid w:val="0203228F"/>
    <w:rsid w:val="0214AEC0"/>
    <w:rsid w:val="021BB615"/>
    <w:rsid w:val="0231EBF9"/>
    <w:rsid w:val="0281FF99"/>
    <w:rsid w:val="02B2593B"/>
    <w:rsid w:val="0338DF15"/>
    <w:rsid w:val="035A13FF"/>
    <w:rsid w:val="03930252"/>
    <w:rsid w:val="039E1F5C"/>
    <w:rsid w:val="03B9D3AB"/>
    <w:rsid w:val="03F20B11"/>
    <w:rsid w:val="04222A31"/>
    <w:rsid w:val="0445F313"/>
    <w:rsid w:val="044FAF2E"/>
    <w:rsid w:val="04661656"/>
    <w:rsid w:val="052F9455"/>
    <w:rsid w:val="0578890D"/>
    <w:rsid w:val="05EB7F8F"/>
    <w:rsid w:val="06707FD7"/>
    <w:rsid w:val="068762C7"/>
    <w:rsid w:val="06AB150A"/>
    <w:rsid w:val="08805D74"/>
    <w:rsid w:val="08E7A2D3"/>
    <w:rsid w:val="090AAD0D"/>
    <w:rsid w:val="0974A2E5"/>
    <w:rsid w:val="09AAC9BD"/>
    <w:rsid w:val="09B95621"/>
    <w:rsid w:val="0A0682E7"/>
    <w:rsid w:val="0AA58054"/>
    <w:rsid w:val="0AA67D6E"/>
    <w:rsid w:val="0AE63ABD"/>
    <w:rsid w:val="0B557B48"/>
    <w:rsid w:val="0B6C6974"/>
    <w:rsid w:val="0CB56074"/>
    <w:rsid w:val="0CE031D8"/>
    <w:rsid w:val="0CE26A7F"/>
    <w:rsid w:val="0CF20536"/>
    <w:rsid w:val="0D02BFB6"/>
    <w:rsid w:val="0DB834C9"/>
    <w:rsid w:val="0DFA61DA"/>
    <w:rsid w:val="0EB2B7A8"/>
    <w:rsid w:val="0F2105ED"/>
    <w:rsid w:val="0F3DBBFA"/>
    <w:rsid w:val="0F54052A"/>
    <w:rsid w:val="1037C370"/>
    <w:rsid w:val="10631B0F"/>
    <w:rsid w:val="1094EC98"/>
    <w:rsid w:val="10EFD58B"/>
    <w:rsid w:val="11002556"/>
    <w:rsid w:val="11557C41"/>
    <w:rsid w:val="11DC109A"/>
    <w:rsid w:val="123FBD66"/>
    <w:rsid w:val="12E1EE74"/>
    <w:rsid w:val="133BD2B6"/>
    <w:rsid w:val="1365D143"/>
    <w:rsid w:val="13EBCDAA"/>
    <w:rsid w:val="14013C83"/>
    <w:rsid w:val="1427764D"/>
    <w:rsid w:val="1453128F"/>
    <w:rsid w:val="14B3DBD5"/>
    <w:rsid w:val="14BD21B2"/>
    <w:rsid w:val="14CD4619"/>
    <w:rsid w:val="1545B81F"/>
    <w:rsid w:val="1592E1A9"/>
    <w:rsid w:val="15D520EC"/>
    <w:rsid w:val="162EE00A"/>
    <w:rsid w:val="168AC7E9"/>
    <w:rsid w:val="16CE4FC3"/>
    <w:rsid w:val="16DBF5EE"/>
    <w:rsid w:val="16E18880"/>
    <w:rsid w:val="17044EBA"/>
    <w:rsid w:val="17089961"/>
    <w:rsid w:val="17244502"/>
    <w:rsid w:val="1770F14D"/>
    <w:rsid w:val="17D54B73"/>
    <w:rsid w:val="184A3459"/>
    <w:rsid w:val="185A7BAC"/>
    <w:rsid w:val="1880FC0B"/>
    <w:rsid w:val="18BF3ECD"/>
    <w:rsid w:val="1947068F"/>
    <w:rsid w:val="19A0E82F"/>
    <w:rsid w:val="1AA8920F"/>
    <w:rsid w:val="1AB4A511"/>
    <w:rsid w:val="1AC5ED05"/>
    <w:rsid w:val="1AF46B70"/>
    <w:rsid w:val="1B1C60A4"/>
    <w:rsid w:val="1B1CDAFD"/>
    <w:rsid w:val="1B45D4D4"/>
    <w:rsid w:val="1B6B6909"/>
    <w:rsid w:val="1B75B31D"/>
    <w:rsid w:val="1B7ABD59"/>
    <w:rsid w:val="1BF76DB9"/>
    <w:rsid w:val="1C1951BD"/>
    <w:rsid w:val="1C446270"/>
    <w:rsid w:val="1D07396A"/>
    <w:rsid w:val="1D448803"/>
    <w:rsid w:val="1DE032D1"/>
    <w:rsid w:val="1E2782CE"/>
    <w:rsid w:val="1EEBCE2B"/>
    <w:rsid w:val="1F7C0332"/>
    <w:rsid w:val="1F95C536"/>
    <w:rsid w:val="1FBAB1FD"/>
    <w:rsid w:val="1FC734FB"/>
    <w:rsid w:val="1FFBE288"/>
    <w:rsid w:val="201E7FA2"/>
    <w:rsid w:val="202B2BEE"/>
    <w:rsid w:val="203EDA2C"/>
    <w:rsid w:val="20458B3E"/>
    <w:rsid w:val="205C0D5E"/>
    <w:rsid w:val="2101434C"/>
    <w:rsid w:val="210FAC48"/>
    <w:rsid w:val="212531AA"/>
    <w:rsid w:val="213F5F76"/>
    <w:rsid w:val="2163FE8F"/>
    <w:rsid w:val="216E8663"/>
    <w:rsid w:val="217747AD"/>
    <w:rsid w:val="217EF5C4"/>
    <w:rsid w:val="2216CFD9"/>
    <w:rsid w:val="22178CAE"/>
    <w:rsid w:val="229BE389"/>
    <w:rsid w:val="22E7852F"/>
    <w:rsid w:val="2321AE21"/>
    <w:rsid w:val="23661B1C"/>
    <w:rsid w:val="237C644C"/>
    <w:rsid w:val="2451273B"/>
    <w:rsid w:val="2452051A"/>
    <w:rsid w:val="246E953E"/>
    <w:rsid w:val="248E2320"/>
    <w:rsid w:val="24C897DA"/>
    <w:rsid w:val="24F02CB0"/>
    <w:rsid w:val="2500F70A"/>
    <w:rsid w:val="252D5E84"/>
    <w:rsid w:val="252F568B"/>
    <w:rsid w:val="25D76FD0"/>
    <w:rsid w:val="25F8A2CD"/>
    <w:rsid w:val="2685A48B"/>
    <w:rsid w:val="26DE081E"/>
    <w:rsid w:val="27D1FF56"/>
    <w:rsid w:val="27D246E0"/>
    <w:rsid w:val="284FF78D"/>
    <w:rsid w:val="2898B49E"/>
    <w:rsid w:val="2928A93B"/>
    <w:rsid w:val="2995650D"/>
    <w:rsid w:val="29D55CA0"/>
    <w:rsid w:val="29F866DA"/>
    <w:rsid w:val="29FE7DDD"/>
    <w:rsid w:val="2A0FD633"/>
    <w:rsid w:val="2A501795"/>
    <w:rsid w:val="2B23C591"/>
    <w:rsid w:val="2B2562C0"/>
    <w:rsid w:val="2B34B0B6"/>
    <w:rsid w:val="2D3BC8F8"/>
    <w:rsid w:val="2D757701"/>
    <w:rsid w:val="2D88ED48"/>
    <w:rsid w:val="2E0573FB"/>
    <w:rsid w:val="2E30A66D"/>
    <w:rsid w:val="2F354B57"/>
    <w:rsid w:val="2F7228BB"/>
    <w:rsid w:val="2F74B3C1"/>
    <w:rsid w:val="2F758495"/>
    <w:rsid w:val="2F9744D6"/>
    <w:rsid w:val="302E3B03"/>
    <w:rsid w:val="311223E5"/>
    <w:rsid w:val="311690D5"/>
    <w:rsid w:val="313D14BD"/>
    <w:rsid w:val="31F9C199"/>
    <w:rsid w:val="32AB5B48"/>
    <w:rsid w:val="32BE38F0"/>
    <w:rsid w:val="330C6E65"/>
    <w:rsid w:val="331E2BF8"/>
    <w:rsid w:val="3344C1E8"/>
    <w:rsid w:val="33C1DED4"/>
    <w:rsid w:val="33D9F198"/>
    <w:rsid w:val="33EBB251"/>
    <w:rsid w:val="34001C52"/>
    <w:rsid w:val="342B94DE"/>
    <w:rsid w:val="34D06480"/>
    <w:rsid w:val="34E883C9"/>
    <w:rsid w:val="35731D16"/>
    <w:rsid w:val="358782B2"/>
    <w:rsid w:val="359BECB3"/>
    <w:rsid w:val="36282459"/>
    <w:rsid w:val="3684542A"/>
    <w:rsid w:val="3737BD14"/>
    <w:rsid w:val="3785FDD6"/>
    <w:rsid w:val="388F2918"/>
    <w:rsid w:val="389DBD0C"/>
    <w:rsid w:val="38A5BE1E"/>
    <w:rsid w:val="38DB2453"/>
    <w:rsid w:val="39145217"/>
    <w:rsid w:val="3991A629"/>
    <w:rsid w:val="3A6DF581"/>
    <w:rsid w:val="3A887BB5"/>
    <w:rsid w:val="3AB644E9"/>
    <w:rsid w:val="3AB72A61"/>
    <w:rsid w:val="3B71A852"/>
    <w:rsid w:val="3C0B2E37"/>
    <w:rsid w:val="3C4458B1"/>
    <w:rsid w:val="3CCD2F64"/>
    <w:rsid w:val="3CD78219"/>
    <w:rsid w:val="3D319A77"/>
    <w:rsid w:val="3D5DA4D8"/>
    <w:rsid w:val="3D66C672"/>
    <w:rsid w:val="3DE15707"/>
    <w:rsid w:val="3DF4F337"/>
    <w:rsid w:val="3E38FCD2"/>
    <w:rsid w:val="3E6F1EC9"/>
    <w:rsid w:val="3E98DE3F"/>
    <w:rsid w:val="3ECBBC51"/>
    <w:rsid w:val="3F08C485"/>
    <w:rsid w:val="3F13889D"/>
    <w:rsid w:val="3F21B858"/>
    <w:rsid w:val="3F764D8E"/>
    <w:rsid w:val="3FC862FE"/>
    <w:rsid w:val="3FFB6A15"/>
    <w:rsid w:val="4062AF74"/>
    <w:rsid w:val="407223E3"/>
    <w:rsid w:val="40DE9F5A"/>
    <w:rsid w:val="40F0EF89"/>
    <w:rsid w:val="41718F1B"/>
    <w:rsid w:val="41B2CB79"/>
    <w:rsid w:val="4206BC29"/>
    <w:rsid w:val="420DF444"/>
    <w:rsid w:val="422C832B"/>
    <w:rsid w:val="42C8645A"/>
    <w:rsid w:val="42E9C671"/>
    <w:rsid w:val="43313FEE"/>
    <w:rsid w:val="435A1BB8"/>
    <w:rsid w:val="445D7720"/>
    <w:rsid w:val="448544B9"/>
    <w:rsid w:val="44D268C7"/>
    <w:rsid w:val="44DABCB3"/>
    <w:rsid w:val="45041C9A"/>
    <w:rsid w:val="4510B2A5"/>
    <w:rsid w:val="4518DD0E"/>
    <w:rsid w:val="45E4C196"/>
    <w:rsid w:val="45F26A86"/>
    <w:rsid w:val="45FE0BA9"/>
    <w:rsid w:val="46820F56"/>
    <w:rsid w:val="46C7C8E8"/>
    <w:rsid w:val="475E6E8C"/>
    <w:rsid w:val="478A3792"/>
    <w:rsid w:val="47999DD1"/>
    <w:rsid w:val="47DC532B"/>
    <w:rsid w:val="47DF58B8"/>
    <w:rsid w:val="4887EDA9"/>
    <w:rsid w:val="488B601F"/>
    <w:rsid w:val="48C89744"/>
    <w:rsid w:val="49265294"/>
    <w:rsid w:val="497B6236"/>
    <w:rsid w:val="49D08782"/>
    <w:rsid w:val="49EC7833"/>
    <w:rsid w:val="49FB0ECD"/>
    <w:rsid w:val="4A5409D0"/>
    <w:rsid w:val="4AE0DDE4"/>
    <w:rsid w:val="4B085F45"/>
    <w:rsid w:val="4B1B7001"/>
    <w:rsid w:val="4B3E1CBC"/>
    <w:rsid w:val="4B699674"/>
    <w:rsid w:val="4BD4B563"/>
    <w:rsid w:val="4C20795B"/>
    <w:rsid w:val="4C2ECC17"/>
    <w:rsid w:val="4C5185E4"/>
    <w:rsid w:val="4C572249"/>
    <w:rsid w:val="4C7C1AEA"/>
    <w:rsid w:val="4D612E9F"/>
    <w:rsid w:val="4D63ACA9"/>
    <w:rsid w:val="4D76B401"/>
    <w:rsid w:val="4DD89CC6"/>
    <w:rsid w:val="4E2B728A"/>
    <w:rsid w:val="4E321642"/>
    <w:rsid w:val="4E4F258B"/>
    <w:rsid w:val="4E59E946"/>
    <w:rsid w:val="4E668E24"/>
    <w:rsid w:val="4EB6C26D"/>
    <w:rsid w:val="4ED49E28"/>
    <w:rsid w:val="4EDA23B0"/>
    <w:rsid w:val="4F1EE84F"/>
    <w:rsid w:val="4F2B1733"/>
    <w:rsid w:val="4FB8C434"/>
    <w:rsid w:val="502514EA"/>
    <w:rsid w:val="50AE54C3"/>
    <w:rsid w:val="51370919"/>
    <w:rsid w:val="513D754C"/>
    <w:rsid w:val="5151AA1D"/>
    <w:rsid w:val="515ABDD0"/>
    <w:rsid w:val="51A192F7"/>
    <w:rsid w:val="51A3E6E4"/>
    <w:rsid w:val="51ABCA66"/>
    <w:rsid w:val="524A2524"/>
    <w:rsid w:val="52568911"/>
    <w:rsid w:val="528B945B"/>
    <w:rsid w:val="52A2E3B4"/>
    <w:rsid w:val="52EB5723"/>
    <w:rsid w:val="52EF3E35"/>
    <w:rsid w:val="5306B00C"/>
    <w:rsid w:val="53D93115"/>
    <w:rsid w:val="53F25972"/>
    <w:rsid w:val="5423C937"/>
    <w:rsid w:val="54794FC9"/>
    <w:rsid w:val="548B0E96"/>
    <w:rsid w:val="5543B52E"/>
    <w:rsid w:val="5592E077"/>
    <w:rsid w:val="55EF65F3"/>
    <w:rsid w:val="56136ECD"/>
    <w:rsid w:val="5615202A"/>
    <w:rsid w:val="56B58F46"/>
    <w:rsid w:val="56D8FB44"/>
    <w:rsid w:val="573BEBBB"/>
    <w:rsid w:val="575B69F9"/>
    <w:rsid w:val="5773F4DE"/>
    <w:rsid w:val="57931C69"/>
    <w:rsid w:val="57FD6B8C"/>
    <w:rsid w:val="580D59C2"/>
    <w:rsid w:val="5850D6AE"/>
    <w:rsid w:val="592383BE"/>
    <w:rsid w:val="592706B5"/>
    <w:rsid w:val="594CC0EC"/>
    <w:rsid w:val="5956AF64"/>
    <w:rsid w:val="59E25CA4"/>
    <w:rsid w:val="59F62597"/>
    <w:rsid w:val="5A5B2437"/>
    <w:rsid w:val="5A6E9EAE"/>
    <w:rsid w:val="5A8A6A93"/>
    <w:rsid w:val="5AF22C98"/>
    <w:rsid w:val="5B7E2D05"/>
    <w:rsid w:val="5B9CE273"/>
    <w:rsid w:val="5C2F83F3"/>
    <w:rsid w:val="5C30C531"/>
    <w:rsid w:val="5C70B289"/>
    <w:rsid w:val="5C70C108"/>
    <w:rsid w:val="5C8461AE"/>
    <w:rsid w:val="5CAF738F"/>
    <w:rsid w:val="5D4C6ED1"/>
    <w:rsid w:val="5D8E9714"/>
    <w:rsid w:val="5DE6B33D"/>
    <w:rsid w:val="5E20320F"/>
    <w:rsid w:val="5E4B43F0"/>
    <w:rsid w:val="5E60BC72"/>
    <w:rsid w:val="5F2067EF"/>
    <w:rsid w:val="5F4D13D0"/>
    <w:rsid w:val="5F667BDE"/>
    <w:rsid w:val="5FB4C119"/>
    <w:rsid w:val="601205A9"/>
    <w:rsid w:val="6065E716"/>
    <w:rsid w:val="60832A19"/>
    <w:rsid w:val="608C5A1B"/>
    <w:rsid w:val="6090B556"/>
    <w:rsid w:val="60BDA269"/>
    <w:rsid w:val="60CA65BB"/>
    <w:rsid w:val="60DD9B0D"/>
    <w:rsid w:val="61024C3F"/>
    <w:rsid w:val="6182E4B2"/>
    <w:rsid w:val="6266361C"/>
    <w:rsid w:val="629E1CA0"/>
    <w:rsid w:val="63137A6F"/>
    <w:rsid w:val="63CAC832"/>
    <w:rsid w:val="6402067D"/>
    <w:rsid w:val="641E18C9"/>
    <w:rsid w:val="6462AA90"/>
    <w:rsid w:val="64B09534"/>
    <w:rsid w:val="64E20ED9"/>
    <w:rsid w:val="64F25B03"/>
    <w:rsid w:val="650B3A46"/>
    <w:rsid w:val="6565D46E"/>
    <w:rsid w:val="65C47683"/>
    <w:rsid w:val="665B8A76"/>
    <w:rsid w:val="66A5C843"/>
    <w:rsid w:val="66A6A59B"/>
    <w:rsid w:val="66AB9910"/>
    <w:rsid w:val="6719953B"/>
    <w:rsid w:val="67247199"/>
    <w:rsid w:val="674194C5"/>
    <w:rsid w:val="67BFAAC5"/>
    <w:rsid w:val="67EAB57F"/>
    <w:rsid w:val="6817164E"/>
    <w:rsid w:val="6837C4F9"/>
    <w:rsid w:val="683D39B5"/>
    <w:rsid w:val="689DC728"/>
    <w:rsid w:val="68A208B7"/>
    <w:rsid w:val="68EB959F"/>
    <w:rsid w:val="68F189EC"/>
    <w:rsid w:val="6953C16C"/>
    <w:rsid w:val="698221C6"/>
    <w:rsid w:val="6A46758E"/>
    <w:rsid w:val="6A4DEC08"/>
    <w:rsid w:val="6A55C9DE"/>
    <w:rsid w:val="6AAB0481"/>
    <w:rsid w:val="6AEA6096"/>
    <w:rsid w:val="6B19E2F3"/>
    <w:rsid w:val="6B89ED30"/>
    <w:rsid w:val="6B995758"/>
    <w:rsid w:val="6C274111"/>
    <w:rsid w:val="6C76D175"/>
    <w:rsid w:val="6CB1529E"/>
    <w:rsid w:val="6CB186F1"/>
    <w:rsid w:val="6D70E653"/>
    <w:rsid w:val="6DB01BFE"/>
    <w:rsid w:val="6DB0D649"/>
    <w:rsid w:val="6E286255"/>
    <w:rsid w:val="6E63B7BF"/>
    <w:rsid w:val="6E6DA52D"/>
    <w:rsid w:val="6E866363"/>
    <w:rsid w:val="6E91E79E"/>
    <w:rsid w:val="6EC0EED1"/>
    <w:rsid w:val="6F0CB6B4"/>
    <w:rsid w:val="6F975D26"/>
    <w:rsid w:val="6FB0D692"/>
    <w:rsid w:val="6FE8F360"/>
    <w:rsid w:val="6FEAB8CD"/>
    <w:rsid w:val="701D3662"/>
    <w:rsid w:val="705A65D0"/>
    <w:rsid w:val="70890E48"/>
    <w:rsid w:val="70ACC0D0"/>
    <w:rsid w:val="70D7E536"/>
    <w:rsid w:val="70DF03B8"/>
    <w:rsid w:val="70E4A106"/>
    <w:rsid w:val="70E8770B"/>
    <w:rsid w:val="70FAB234"/>
    <w:rsid w:val="71922FFE"/>
    <w:rsid w:val="727D5A38"/>
    <w:rsid w:val="7284476C"/>
    <w:rsid w:val="72A5BF0A"/>
    <w:rsid w:val="72FC7DAD"/>
    <w:rsid w:val="73209422"/>
    <w:rsid w:val="7323B796"/>
    <w:rsid w:val="736558C1"/>
    <w:rsid w:val="7365B97D"/>
    <w:rsid w:val="736A8CBE"/>
    <w:rsid w:val="73D9A996"/>
    <w:rsid w:val="73ED57D4"/>
    <w:rsid w:val="74238F47"/>
    <w:rsid w:val="743252F6"/>
    <w:rsid w:val="74D5A31E"/>
    <w:rsid w:val="75B8199D"/>
    <w:rsid w:val="762EFB75"/>
    <w:rsid w:val="76CEF5A2"/>
    <w:rsid w:val="77802FFC"/>
    <w:rsid w:val="77AC08A3"/>
    <w:rsid w:val="77C5E6FA"/>
    <w:rsid w:val="77C95462"/>
    <w:rsid w:val="7802AFEC"/>
    <w:rsid w:val="78492847"/>
    <w:rsid w:val="786301B5"/>
    <w:rsid w:val="78F7E2BE"/>
    <w:rsid w:val="7912821C"/>
    <w:rsid w:val="79D49A45"/>
    <w:rsid w:val="79FED216"/>
    <w:rsid w:val="7B2EE0A6"/>
    <w:rsid w:val="7B9AA277"/>
    <w:rsid w:val="7C1A8558"/>
    <w:rsid w:val="7C4317B6"/>
    <w:rsid w:val="7C55C954"/>
    <w:rsid w:val="7C8758BF"/>
    <w:rsid w:val="7D4F5D89"/>
    <w:rsid w:val="7D8C909A"/>
    <w:rsid w:val="7E4951E9"/>
    <w:rsid w:val="7FB295C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3847CF"/>
  <w15:chartTrackingRefBased/>
  <w15:docId w15:val="{B8A30B66-7C8B-4045-820D-141A20C63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E1785"/>
    <w:pPr>
      <w:spacing w:after="16" w:line="248" w:lineRule="auto"/>
      <w:ind w:left="10" w:right="5" w:hanging="10"/>
      <w:jc w:val="both"/>
    </w:pPr>
    <w:rPr>
      <w:rFonts w:ascii="Times New Roman" w:eastAsia="Times New Roman" w:hAnsi="Times New Roman" w:cs="Times New Roman"/>
      <w:color w:val="000000"/>
      <w:kern w:val="0"/>
      <w:sz w:val="24"/>
      <w:lang w:eastAsia="et-EE"/>
      <w14:ligatures w14:val="none"/>
    </w:rPr>
  </w:style>
  <w:style w:type="paragraph" w:styleId="Pealkiri1">
    <w:name w:val="heading 1"/>
    <w:basedOn w:val="Normaallaad"/>
    <w:next w:val="Normaallaad"/>
    <w:link w:val="Pealkiri1Mrk"/>
    <w:uiPriority w:val="9"/>
    <w:qFormat/>
    <w:rsid w:val="00CE178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Pealkiri3">
    <w:name w:val="heading 3"/>
    <w:basedOn w:val="Normaallaad"/>
    <w:link w:val="Pealkiri3Mrk"/>
    <w:uiPriority w:val="9"/>
    <w:qFormat/>
    <w:rsid w:val="00CE1785"/>
    <w:pPr>
      <w:spacing w:before="100" w:beforeAutospacing="1" w:after="100" w:afterAutospacing="1" w:line="240" w:lineRule="auto"/>
      <w:ind w:left="0" w:right="0" w:firstLine="0"/>
      <w:jc w:val="left"/>
      <w:outlineLvl w:val="2"/>
    </w:pPr>
    <w:rPr>
      <w:b/>
      <w:bCs/>
      <w:color w:val="auto"/>
      <w:sz w:val="27"/>
      <w:szCs w:val="27"/>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CE1785"/>
    <w:rPr>
      <w:rFonts w:asciiTheme="majorHAnsi" w:eastAsiaTheme="majorEastAsia" w:hAnsiTheme="majorHAnsi" w:cstheme="majorBidi"/>
      <w:color w:val="2F5496" w:themeColor="accent1" w:themeShade="BF"/>
      <w:kern w:val="0"/>
      <w:sz w:val="32"/>
      <w:szCs w:val="32"/>
      <w:lang w:eastAsia="et-EE"/>
      <w14:ligatures w14:val="none"/>
    </w:rPr>
  </w:style>
  <w:style w:type="character" w:customStyle="1" w:styleId="Pealkiri3Mrk">
    <w:name w:val="Pealkiri 3 Märk"/>
    <w:basedOn w:val="Liguvaikefont"/>
    <w:link w:val="Pealkiri3"/>
    <w:uiPriority w:val="9"/>
    <w:rsid w:val="00CE1785"/>
    <w:rPr>
      <w:rFonts w:ascii="Times New Roman" w:eastAsia="Times New Roman" w:hAnsi="Times New Roman" w:cs="Times New Roman"/>
      <w:b/>
      <w:bCs/>
      <w:kern w:val="0"/>
      <w:sz w:val="27"/>
      <w:szCs w:val="27"/>
      <w:lang w:eastAsia="et-EE"/>
      <w14:ligatures w14:val="none"/>
    </w:rPr>
  </w:style>
  <w:style w:type="paragraph" w:styleId="Loendilik">
    <w:name w:val="List Paragraph"/>
    <w:basedOn w:val="Normaallaad"/>
    <w:uiPriority w:val="34"/>
    <w:qFormat/>
    <w:rsid w:val="00CE1785"/>
    <w:pPr>
      <w:ind w:left="720"/>
      <w:contextualSpacing/>
    </w:pPr>
  </w:style>
  <w:style w:type="character" w:styleId="Kommentaariviide">
    <w:name w:val="annotation reference"/>
    <w:basedOn w:val="Liguvaikefont"/>
    <w:uiPriority w:val="99"/>
    <w:semiHidden/>
    <w:unhideWhenUsed/>
    <w:rsid w:val="00CE1785"/>
    <w:rPr>
      <w:sz w:val="16"/>
      <w:szCs w:val="16"/>
    </w:rPr>
  </w:style>
  <w:style w:type="paragraph" w:styleId="Kommentaaritekst">
    <w:name w:val="annotation text"/>
    <w:basedOn w:val="Normaallaad"/>
    <w:link w:val="KommentaaritekstMrk"/>
    <w:uiPriority w:val="99"/>
    <w:unhideWhenUsed/>
    <w:rsid w:val="00CE1785"/>
    <w:pPr>
      <w:spacing w:line="240" w:lineRule="auto"/>
    </w:pPr>
    <w:rPr>
      <w:sz w:val="20"/>
      <w:szCs w:val="20"/>
    </w:rPr>
  </w:style>
  <w:style w:type="character" w:customStyle="1" w:styleId="KommentaaritekstMrk">
    <w:name w:val="Kommentaari tekst Märk"/>
    <w:basedOn w:val="Liguvaikefont"/>
    <w:link w:val="Kommentaaritekst"/>
    <w:uiPriority w:val="99"/>
    <w:rsid w:val="00CE1785"/>
    <w:rPr>
      <w:rFonts w:ascii="Times New Roman" w:eastAsia="Times New Roman" w:hAnsi="Times New Roman" w:cs="Times New Roman"/>
      <w:color w:val="000000"/>
      <w:kern w:val="0"/>
      <w:sz w:val="20"/>
      <w:szCs w:val="20"/>
      <w:lang w:eastAsia="et-EE"/>
      <w14:ligatures w14:val="none"/>
    </w:rPr>
  </w:style>
  <w:style w:type="paragraph" w:styleId="Kommentaariteema">
    <w:name w:val="annotation subject"/>
    <w:basedOn w:val="Kommentaaritekst"/>
    <w:next w:val="Kommentaaritekst"/>
    <w:link w:val="KommentaariteemaMrk"/>
    <w:uiPriority w:val="99"/>
    <w:semiHidden/>
    <w:unhideWhenUsed/>
    <w:rsid w:val="00CE1785"/>
    <w:rPr>
      <w:b/>
      <w:bCs/>
    </w:rPr>
  </w:style>
  <w:style w:type="character" w:customStyle="1" w:styleId="KommentaariteemaMrk">
    <w:name w:val="Kommentaari teema Märk"/>
    <w:basedOn w:val="KommentaaritekstMrk"/>
    <w:link w:val="Kommentaariteema"/>
    <w:uiPriority w:val="99"/>
    <w:semiHidden/>
    <w:rsid w:val="00CE1785"/>
    <w:rPr>
      <w:rFonts w:ascii="Times New Roman" w:eastAsia="Times New Roman" w:hAnsi="Times New Roman" w:cs="Times New Roman"/>
      <w:b/>
      <w:bCs/>
      <w:color w:val="000000"/>
      <w:kern w:val="0"/>
      <w:sz w:val="20"/>
      <w:szCs w:val="20"/>
      <w:lang w:eastAsia="et-EE"/>
      <w14:ligatures w14:val="none"/>
    </w:rPr>
  </w:style>
  <w:style w:type="paragraph" w:styleId="Jutumullitekst">
    <w:name w:val="Balloon Text"/>
    <w:basedOn w:val="Normaallaad"/>
    <w:link w:val="JutumullitekstMrk"/>
    <w:uiPriority w:val="99"/>
    <w:semiHidden/>
    <w:unhideWhenUsed/>
    <w:rsid w:val="00CE1785"/>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CE1785"/>
    <w:rPr>
      <w:rFonts w:ascii="Segoe UI" w:eastAsia="Times New Roman" w:hAnsi="Segoe UI" w:cs="Segoe UI"/>
      <w:color w:val="000000"/>
      <w:kern w:val="0"/>
      <w:sz w:val="18"/>
      <w:szCs w:val="18"/>
      <w:lang w:eastAsia="et-EE"/>
      <w14:ligatures w14:val="none"/>
    </w:rPr>
  </w:style>
  <w:style w:type="character" w:styleId="Tugev">
    <w:name w:val="Strong"/>
    <w:basedOn w:val="Liguvaikefont"/>
    <w:uiPriority w:val="22"/>
    <w:qFormat/>
    <w:rsid w:val="00CE1785"/>
    <w:rPr>
      <w:b/>
      <w:bCs/>
    </w:rPr>
  </w:style>
  <w:style w:type="paragraph" w:customStyle="1" w:styleId="CM1">
    <w:name w:val="CM1"/>
    <w:basedOn w:val="Normaallaad"/>
    <w:next w:val="Normaallaad"/>
    <w:uiPriority w:val="99"/>
    <w:rsid w:val="00CE1785"/>
    <w:pPr>
      <w:autoSpaceDE w:val="0"/>
      <w:autoSpaceDN w:val="0"/>
      <w:adjustRightInd w:val="0"/>
      <w:spacing w:after="0" w:line="240" w:lineRule="auto"/>
      <w:ind w:left="0" w:right="0" w:firstLine="0"/>
      <w:jc w:val="left"/>
    </w:pPr>
    <w:rPr>
      <w:rFonts w:ascii="EU Albertina" w:eastAsiaTheme="minorHAnsi" w:hAnsi="EU Albertina" w:cstheme="minorBidi"/>
      <w:color w:val="auto"/>
      <w:szCs w:val="24"/>
      <w:lang w:eastAsia="en-US"/>
    </w:rPr>
  </w:style>
  <w:style w:type="paragraph" w:customStyle="1" w:styleId="CM3">
    <w:name w:val="CM3"/>
    <w:basedOn w:val="Normaallaad"/>
    <w:next w:val="Normaallaad"/>
    <w:uiPriority w:val="99"/>
    <w:rsid w:val="00CE1785"/>
    <w:pPr>
      <w:autoSpaceDE w:val="0"/>
      <w:autoSpaceDN w:val="0"/>
      <w:adjustRightInd w:val="0"/>
      <w:spacing w:after="0" w:line="240" w:lineRule="auto"/>
      <w:ind w:left="0" w:right="0" w:firstLine="0"/>
      <w:jc w:val="left"/>
    </w:pPr>
    <w:rPr>
      <w:rFonts w:ascii="EU Albertina" w:eastAsiaTheme="minorHAnsi" w:hAnsi="EU Albertina" w:cstheme="minorBidi"/>
      <w:color w:val="auto"/>
      <w:szCs w:val="24"/>
      <w:lang w:eastAsia="en-US"/>
    </w:rPr>
  </w:style>
  <w:style w:type="paragraph" w:customStyle="1" w:styleId="CM4">
    <w:name w:val="CM4"/>
    <w:basedOn w:val="Normaallaad"/>
    <w:next w:val="Normaallaad"/>
    <w:uiPriority w:val="99"/>
    <w:rsid w:val="00CE1785"/>
    <w:pPr>
      <w:autoSpaceDE w:val="0"/>
      <w:autoSpaceDN w:val="0"/>
      <w:adjustRightInd w:val="0"/>
      <w:spacing w:after="0" w:line="240" w:lineRule="auto"/>
      <w:ind w:left="0" w:right="0" w:firstLine="0"/>
      <w:jc w:val="left"/>
    </w:pPr>
    <w:rPr>
      <w:rFonts w:ascii="EU Albertina" w:eastAsiaTheme="minorHAnsi" w:hAnsi="EU Albertina" w:cstheme="minorBidi"/>
      <w:color w:val="auto"/>
      <w:szCs w:val="24"/>
      <w:lang w:eastAsia="en-US"/>
    </w:rPr>
  </w:style>
  <w:style w:type="paragraph" w:styleId="Normaallaadveeb">
    <w:name w:val="Normal (Web)"/>
    <w:basedOn w:val="Normaallaad"/>
    <w:uiPriority w:val="99"/>
    <w:unhideWhenUsed/>
    <w:rsid w:val="00CE1785"/>
    <w:pPr>
      <w:spacing w:before="100" w:beforeAutospacing="1" w:after="100" w:afterAutospacing="1" w:line="240" w:lineRule="auto"/>
      <w:ind w:left="0" w:right="0" w:firstLine="0"/>
      <w:jc w:val="left"/>
    </w:pPr>
    <w:rPr>
      <w:color w:val="auto"/>
      <w:szCs w:val="24"/>
    </w:rPr>
  </w:style>
  <w:style w:type="character" w:customStyle="1" w:styleId="tyhik">
    <w:name w:val="tyhik"/>
    <w:basedOn w:val="Liguvaikefont"/>
    <w:rsid w:val="00CE1785"/>
  </w:style>
  <w:style w:type="character" w:customStyle="1" w:styleId="mm">
    <w:name w:val="mm"/>
    <w:basedOn w:val="Liguvaikefont"/>
    <w:rsid w:val="00CE1785"/>
  </w:style>
  <w:style w:type="character" w:styleId="Hperlink">
    <w:name w:val="Hyperlink"/>
    <w:basedOn w:val="Liguvaikefont"/>
    <w:uiPriority w:val="99"/>
    <w:unhideWhenUsed/>
    <w:rsid w:val="00CE1785"/>
    <w:rPr>
      <w:color w:val="0000FF"/>
      <w:u w:val="single"/>
    </w:rPr>
  </w:style>
  <w:style w:type="character" w:customStyle="1" w:styleId="bold">
    <w:name w:val="bold"/>
    <w:basedOn w:val="Liguvaikefont"/>
    <w:rsid w:val="00CE1785"/>
  </w:style>
  <w:style w:type="paragraph" w:styleId="Redaktsioon">
    <w:name w:val="Revision"/>
    <w:hidden/>
    <w:uiPriority w:val="99"/>
    <w:semiHidden/>
    <w:rsid w:val="00CE1785"/>
    <w:pPr>
      <w:spacing w:after="0" w:line="240" w:lineRule="auto"/>
    </w:pPr>
    <w:rPr>
      <w:rFonts w:ascii="Times New Roman" w:eastAsia="Times New Roman" w:hAnsi="Times New Roman" w:cs="Times New Roman"/>
      <w:color w:val="000000"/>
      <w:kern w:val="0"/>
      <w:sz w:val="24"/>
      <w:lang w:eastAsia="et-EE"/>
      <w14:ligatures w14:val="none"/>
    </w:rPr>
  </w:style>
  <w:style w:type="paragraph" w:customStyle="1" w:styleId="justumisetekst">
    <w:name w:val="jõustumise tekst"/>
    <w:basedOn w:val="Normaallaad"/>
    <w:next w:val="Normaallaad"/>
    <w:qFormat/>
    <w:rsid w:val="00CE1785"/>
    <w:pPr>
      <w:suppressAutoHyphens/>
      <w:autoSpaceDN w:val="0"/>
      <w:adjustRightInd w:val="0"/>
      <w:spacing w:before="120" w:after="120" w:line="240" w:lineRule="auto"/>
      <w:ind w:left="0" w:right="0" w:firstLine="0"/>
    </w:pPr>
    <w:rPr>
      <w:color w:val="auto"/>
      <w:szCs w:val="24"/>
    </w:rPr>
  </w:style>
  <w:style w:type="paragraph" w:styleId="Pis">
    <w:name w:val="header"/>
    <w:basedOn w:val="Normaallaad"/>
    <w:link w:val="PisMrk"/>
    <w:uiPriority w:val="99"/>
    <w:unhideWhenUsed/>
    <w:rsid w:val="00CE1785"/>
    <w:pPr>
      <w:tabs>
        <w:tab w:val="center" w:pos="4536"/>
        <w:tab w:val="right" w:pos="9072"/>
      </w:tabs>
      <w:spacing w:after="0" w:line="240" w:lineRule="auto"/>
    </w:pPr>
  </w:style>
  <w:style w:type="character" w:customStyle="1" w:styleId="PisMrk">
    <w:name w:val="Päis Märk"/>
    <w:basedOn w:val="Liguvaikefont"/>
    <w:link w:val="Pis"/>
    <w:uiPriority w:val="99"/>
    <w:rsid w:val="00CE1785"/>
    <w:rPr>
      <w:rFonts w:ascii="Times New Roman" w:eastAsia="Times New Roman" w:hAnsi="Times New Roman" w:cs="Times New Roman"/>
      <w:color w:val="000000"/>
      <w:kern w:val="0"/>
      <w:sz w:val="24"/>
      <w:lang w:eastAsia="et-EE"/>
      <w14:ligatures w14:val="none"/>
    </w:rPr>
  </w:style>
  <w:style w:type="paragraph" w:styleId="Jalus">
    <w:name w:val="footer"/>
    <w:basedOn w:val="Normaallaad"/>
    <w:link w:val="JalusMrk"/>
    <w:uiPriority w:val="99"/>
    <w:unhideWhenUsed/>
    <w:rsid w:val="00CE1785"/>
    <w:pPr>
      <w:tabs>
        <w:tab w:val="center" w:pos="4536"/>
        <w:tab w:val="right" w:pos="9072"/>
      </w:tabs>
      <w:spacing w:after="0" w:line="240" w:lineRule="auto"/>
    </w:pPr>
  </w:style>
  <w:style w:type="character" w:customStyle="1" w:styleId="JalusMrk">
    <w:name w:val="Jalus Märk"/>
    <w:basedOn w:val="Liguvaikefont"/>
    <w:link w:val="Jalus"/>
    <w:uiPriority w:val="99"/>
    <w:rsid w:val="00CE1785"/>
    <w:rPr>
      <w:rFonts w:ascii="Times New Roman" w:eastAsia="Times New Roman" w:hAnsi="Times New Roman" w:cs="Times New Roman"/>
      <w:color w:val="000000"/>
      <w:kern w:val="0"/>
      <w:sz w:val="24"/>
      <w:lang w:eastAsia="et-EE"/>
      <w14:ligatures w14:val="none"/>
    </w:rPr>
  </w:style>
  <w:style w:type="character" w:styleId="Rhutus">
    <w:name w:val="Emphasis"/>
    <w:basedOn w:val="Liguvaikefont"/>
    <w:uiPriority w:val="20"/>
    <w:qFormat/>
    <w:rsid w:val="00CE1785"/>
    <w:rPr>
      <w:i/>
      <w:iCs/>
    </w:rPr>
  </w:style>
  <w:style w:type="paragraph" w:customStyle="1" w:styleId="muutmisksk">
    <w:name w:val="muutmiskäsk"/>
    <w:basedOn w:val="Normaallaad"/>
    <w:uiPriority w:val="99"/>
    <w:qFormat/>
    <w:rsid w:val="00CE1785"/>
    <w:pPr>
      <w:widowControl w:val="0"/>
      <w:autoSpaceDN w:val="0"/>
      <w:adjustRightInd w:val="0"/>
      <w:spacing w:before="240" w:after="0" w:line="240" w:lineRule="auto"/>
      <w:ind w:left="0" w:right="0" w:firstLine="0"/>
    </w:pPr>
    <w:rPr>
      <w:color w:val="auto"/>
      <w:szCs w:val="24"/>
    </w:rPr>
  </w:style>
  <w:style w:type="paragraph" w:customStyle="1" w:styleId="muudetavtekst">
    <w:name w:val="muudetav tekst"/>
    <w:basedOn w:val="Normaallaad"/>
    <w:qFormat/>
    <w:rsid w:val="00CE1785"/>
    <w:pPr>
      <w:suppressAutoHyphens/>
      <w:autoSpaceDN w:val="0"/>
      <w:adjustRightInd w:val="0"/>
      <w:spacing w:after="0" w:line="240" w:lineRule="auto"/>
      <w:ind w:left="0" w:right="0" w:firstLine="0"/>
    </w:pPr>
    <w:rPr>
      <w:color w:val="auto"/>
      <w:szCs w:val="24"/>
    </w:rPr>
  </w:style>
  <w:style w:type="paragraph" w:customStyle="1" w:styleId="pf0">
    <w:name w:val="pf0"/>
    <w:basedOn w:val="Normaallaad"/>
    <w:uiPriority w:val="99"/>
    <w:rsid w:val="00CE1785"/>
    <w:pPr>
      <w:spacing w:before="100" w:beforeAutospacing="1" w:after="100" w:afterAutospacing="1" w:line="240" w:lineRule="auto"/>
      <w:ind w:left="0" w:right="0" w:firstLine="0"/>
      <w:jc w:val="left"/>
    </w:pPr>
    <w:rPr>
      <w:color w:val="auto"/>
      <w:szCs w:val="24"/>
    </w:rPr>
  </w:style>
  <w:style w:type="character" w:customStyle="1" w:styleId="normaltextrun">
    <w:name w:val="normaltextrun"/>
    <w:basedOn w:val="Liguvaikefont"/>
    <w:rsid w:val="00CE1785"/>
  </w:style>
  <w:style w:type="character" w:customStyle="1" w:styleId="cf01">
    <w:name w:val="cf01"/>
    <w:basedOn w:val="Liguvaikefont"/>
    <w:rsid w:val="00CE1785"/>
    <w:rPr>
      <w:rFonts w:ascii="Segoe UI" w:hAnsi="Segoe UI" w:cs="Segoe UI" w:hint="default"/>
      <w:color w:val="202020"/>
      <w:sz w:val="18"/>
      <w:szCs w:val="18"/>
      <w:shd w:val="clear" w:color="auto" w:fill="FFFFFF"/>
    </w:rPr>
  </w:style>
  <w:style w:type="paragraph" w:customStyle="1" w:styleId="pealkiri">
    <w:name w:val="§_pealkiri"/>
    <w:basedOn w:val="Normaallaad"/>
    <w:qFormat/>
    <w:rsid w:val="00FB683A"/>
    <w:pPr>
      <w:widowControl w:val="0"/>
      <w:autoSpaceDN w:val="0"/>
      <w:adjustRightInd w:val="0"/>
      <w:spacing w:before="240" w:after="0" w:line="240" w:lineRule="auto"/>
      <w:ind w:left="0" w:right="0" w:firstLine="0"/>
    </w:pPr>
    <w:rPr>
      <w:b/>
      <w:color w:val="auto"/>
      <w:szCs w:val="24"/>
    </w:rPr>
  </w:style>
  <w:style w:type="paragraph" w:customStyle="1" w:styleId="li">
    <w:name w:val="li"/>
    <w:basedOn w:val="Normaallaad"/>
    <w:rsid w:val="003B7082"/>
    <w:pPr>
      <w:spacing w:before="100" w:beforeAutospacing="1" w:after="100" w:afterAutospacing="1" w:line="240" w:lineRule="auto"/>
      <w:ind w:left="0" w:right="0" w:firstLine="0"/>
      <w:jc w:val="left"/>
    </w:pPr>
    <w:rPr>
      <w:color w:val="auto"/>
      <w:szCs w:val="24"/>
    </w:rPr>
  </w:style>
  <w:style w:type="character" w:customStyle="1" w:styleId="num">
    <w:name w:val="num"/>
    <w:basedOn w:val="Liguvaikefont"/>
    <w:rsid w:val="003B7082"/>
  </w:style>
  <w:style w:type="character" w:styleId="Lahendamatamainimine">
    <w:name w:val="Unresolved Mention"/>
    <w:basedOn w:val="Liguvaikefont"/>
    <w:uiPriority w:val="99"/>
    <w:semiHidden/>
    <w:unhideWhenUsed/>
    <w:rsid w:val="005E0E79"/>
    <w:rPr>
      <w:color w:val="605E5C"/>
      <w:shd w:val="clear" w:color="auto" w:fill="E1DFDD"/>
    </w:rPr>
  </w:style>
  <w:style w:type="character" w:customStyle="1" w:styleId="Bodytext1">
    <w:name w:val="Body text|1_"/>
    <w:basedOn w:val="Liguvaikefont"/>
    <w:link w:val="Bodytext10"/>
    <w:rsid w:val="00FD2274"/>
    <w:rPr>
      <w:rFonts w:ascii="Arial" w:eastAsia="Arial" w:hAnsi="Arial" w:cs="Arial"/>
      <w:sz w:val="20"/>
    </w:rPr>
  </w:style>
  <w:style w:type="paragraph" w:customStyle="1" w:styleId="Bodytext10">
    <w:name w:val="Body text|1"/>
    <w:basedOn w:val="Normaallaad"/>
    <w:link w:val="Bodytext1"/>
    <w:rsid w:val="00FD2274"/>
    <w:pPr>
      <w:widowControl w:val="0"/>
      <w:spacing w:after="40" w:line="252" w:lineRule="auto"/>
      <w:ind w:left="0" w:right="0" w:firstLine="0"/>
      <w:jc w:val="left"/>
    </w:pPr>
    <w:rPr>
      <w:rFonts w:ascii="Arial" w:eastAsia="Arial" w:hAnsi="Arial" w:cs="Arial"/>
      <w:color w:val="auto"/>
      <w:kern w:val="2"/>
      <w:sz w:val="20"/>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06329">
      <w:bodyDiv w:val="1"/>
      <w:marLeft w:val="0"/>
      <w:marRight w:val="0"/>
      <w:marTop w:val="0"/>
      <w:marBottom w:val="0"/>
      <w:divBdr>
        <w:top w:val="none" w:sz="0" w:space="0" w:color="auto"/>
        <w:left w:val="none" w:sz="0" w:space="0" w:color="auto"/>
        <w:bottom w:val="none" w:sz="0" w:space="0" w:color="auto"/>
        <w:right w:val="none" w:sz="0" w:space="0" w:color="auto"/>
      </w:divBdr>
    </w:div>
    <w:div w:id="148517579">
      <w:bodyDiv w:val="1"/>
      <w:marLeft w:val="0"/>
      <w:marRight w:val="0"/>
      <w:marTop w:val="0"/>
      <w:marBottom w:val="0"/>
      <w:divBdr>
        <w:top w:val="none" w:sz="0" w:space="0" w:color="auto"/>
        <w:left w:val="none" w:sz="0" w:space="0" w:color="auto"/>
        <w:bottom w:val="none" w:sz="0" w:space="0" w:color="auto"/>
        <w:right w:val="none" w:sz="0" w:space="0" w:color="auto"/>
      </w:divBdr>
    </w:div>
    <w:div w:id="1521354376">
      <w:bodyDiv w:val="1"/>
      <w:marLeft w:val="0"/>
      <w:marRight w:val="0"/>
      <w:marTop w:val="0"/>
      <w:marBottom w:val="0"/>
      <w:divBdr>
        <w:top w:val="none" w:sz="0" w:space="0" w:color="auto"/>
        <w:left w:val="none" w:sz="0" w:space="0" w:color="auto"/>
        <w:bottom w:val="none" w:sz="0" w:space="0" w:color="auto"/>
        <w:right w:val="none" w:sz="0" w:space="0" w:color="auto"/>
      </w:divBdr>
    </w:div>
    <w:div w:id="1652951389">
      <w:bodyDiv w:val="1"/>
      <w:marLeft w:val="0"/>
      <w:marRight w:val="0"/>
      <w:marTop w:val="0"/>
      <w:marBottom w:val="0"/>
      <w:divBdr>
        <w:top w:val="none" w:sz="0" w:space="0" w:color="auto"/>
        <w:left w:val="none" w:sz="0" w:space="0" w:color="auto"/>
        <w:bottom w:val="none" w:sz="0" w:space="0" w:color="auto"/>
        <w:right w:val="none" w:sz="0" w:space="0" w:color="auto"/>
      </w:divBdr>
    </w:div>
    <w:div w:id="1909920353">
      <w:bodyDiv w:val="1"/>
      <w:marLeft w:val="0"/>
      <w:marRight w:val="0"/>
      <w:marTop w:val="0"/>
      <w:marBottom w:val="0"/>
      <w:divBdr>
        <w:top w:val="none" w:sz="0" w:space="0" w:color="auto"/>
        <w:left w:val="none" w:sz="0" w:space="0" w:color="auto"/>
        <w:bottom w:val="none" w:sz="0" w:space="0" w:color="auto"/>
        <w:right w:val="none" w:sz="0" w:space="0" w:color="auto"/>
      </w:divBdr>
    </w:div>
    <w:div w:id="2053386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388</TotalTime>
  <Pages>7</Pages>
  <Words>2317</Words>
  <Characters>13442</Characters>
  <Application>Microsoft Office Word</Application>
  <DocSecurity>0</DocSecurity>
  <Lines>112</Lines>
  <Paragraphs>31</Paragraphs>
  <ScaleCrop>false</ScaleCrop>
  <HeadingPairs>
    <vt:vector size="2" baseType="variant">
      <vt:variant>
        <vt:lpstr>Pealkiri</vt:lpstr>
      </vt:variant>
      <vt:variant>
        <vt:i4>1</vt:i4>
      </vt:variant>
    </vt:vector>
  </HeadingPairs>
  <TitlesOfParts>
    <vt:vector size="1" baseType="lpstr">
      <vt:lpstr>LS_JaatS_RLS_EN_EIS_II</vt:lpstr>
    </vt:vector>
  </TitlesOfParts>
  <Company/>
  <LinksUpToDate>false</LinksUpToDate>
  <CharactersWithSpaces>15728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LS_JaatS_RLS_EN_EIS_II</dc:title>
  <dc:subject/>
  <dc:creator>Piret Otsason</dc:creator>
  <dc:description/>
  <cp:lastModifiedBy>Kärt Voor</cp:lastModifiedBy>
  <cp:revision>28</cp:revision>
  <dcterms:created xsi:type="dcterms:W3CDTF">2024-06-04T18:18:00Z</dcterms:created>
  <dcterms:modified xsi:type="dcterms:W3CDTF">2024-06-10T08:21:00Z</dcterms:modified>
</cp:coreProperties>
</file>